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2ED954C" w:rsidR="00192FEB" w:rsidRDefault="00B35A2A" w:rsidP="00192FEB">
      <w:pPr>
        <w:pStyle w:val="Documentnumber"/>
      </w:pPr>
      <w:r>
        <w:t>S</w:t>
      </w:r>
      <w:r w:rsidR="0013794D">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151CA466" w:rsidR="00E270C5" w:rsidRPr="007133EA" w:rsidRDefault="00E270C5" w:rsidP="00E270C5">
      <w:pPr>
        <w:pStyle w:val="Editionnumber"/>
        <w:rPr>
          <w:highlight w:val="yellow"/>
          <w:rPrChange w:id="0" w:author="kotsu_kokusai_1@yahoo.co.jp" w:date="2020-10-20T16:08:00Z">
            <w:rPr/>
          </w:rPrChange>
        </w:rPr>
      </w:pPr>
      <w:r w:rsidRPr="007133EA">
        <w:rPr>
          <w:highlight w:val="yellow"/>
          <w:rPrChange w:id="1" w:author="kotsu_kokusai_1@yahoo.co.jp" w:date="2020-10-20T16:08:00Z">
            <w:rPr/>
          </w:rPrChange>
        </w:rPr>
        <w:t xml:space="preserve">Edition </w:t>
      </w:r>
      <w:del w:id="2" w:author="Jeon MinSu" w:date="2021-09-03T11:29:00Z">
        <w:r w:rsidRPr="007133EA" w:rsidDel="009D2DA1">
          <w:rPr>
            <w:highlight w:val="yellow"/>
            <w:rPrChange w:id="3" w:author="kotsu_kokusai_1@yahoo.co.jp" w:date="2020-10-20T16:08:00Z">
              <w:rPr/>
            </w:rPrChange>
          </w:rPr>
          <w:delText>1</w:delText>
        </w:r>
      </w:del>
      <w:ins w:id="4" w:author="Jeon MinSu" w:date="2021-09-03T11:29:00Z">
        <w:r w:rsidR="009D2DA1">
          <w:rPr>
            <w:highlight w:val="yellow"/>
          </w:rPr>
          <w:t>2</w:t>
        </w:r>
      </w:ins>
      <w:r w:rsidRPr="007133EA">
        <w:rPr>
          <w:highlight w:val="yellow"/>
          <w:rPrChange w:id="5" w:author="kotsu_kokusai_1@yahoo.co.jp" w:date="2020-10-20T16:08:00Z">
            <w:rPr/>
          </w:rPrChange>
        </w:rPr>
        <w:t>.0</w:t>
      </w:r>
    </w:p>
    <w:p w14:paraId="7C93824F" w14:textId="771C7D6C" w:rsidR="00D74AE1" w:rsidRPr="004259CB" w:rsidRDefault="00C20472" w:rsidP="00E270C5">
      <w:pPr>
        <w:pStyle w:val="Documentdate"/>
      </w:pPr>
      <w:r w:rsidRPr="007133EA">
        <w:rPr>
          <w:highlight w:val="yellow"/>
          <w:rPrChange w:id="6" w:author="kotsu_kokusai_1@yahoo.co.jp" w:date="2020-10-20T16:08:00Z">
            <w:rPr/>
          </w:rPrChange>
        </w:rPr>
        <w:t>May</w:t>
      </w:r>
      <w:r w:rsidR="004259CB" w:rsidRPr="007133EA">
        <w:rPr>
          <w:highlight w:val="yellow"/>
          <w:rPrChange w:id="7" w:author="kotsu_kokusai_1@yahoo.co.jp" w:date="2020-10-20T16:08:00Z">
            <w:rPr/>
          </w:rPrChange>
        </w:rPr>
        <w:t xml:space="preserve"> </w:t>
      </w:r>
      <w:del w:id="8" w:author="Jeon MinSu" w:date="2021-09-03T11:29:00Z">
        <w:r w:rsidR="004259CB" w:rsidRPr="007133EA" w:rsidDel="009D2DA1">
          <w:rPr>
            <w:highlight w:val="yellow"/>
            <w:rPrChange w:id="9" w:author="kotsu_kokusai_1@yahoo.co.jp" w:date="2020-10-20T16:08:00Z">
              <w:rPr/>
            </w:rPrChange>
          </w:rPr>
          <w:delText>2018</w:delText>
        </w:r>
      </w:del>
      <w:ins w:id="10" w:author="Jeon MinSu" w:date="2021-09-03T11:29:00Z">
        <w:r w:rsidR="009D2DA1" w:rsidRPr="007133EA">
          <w:rPr>
            <w:highlight w:val="yellow"/>
            <w:rPrChange w:id="11" w:author="kotsu_kokusai_1@yahoo.co.jp" w:date="2020-10-20T16:08:00Z">
              <w:rPr/>
            </w:rPrChange>
          </w:rPr>
          <w:t>20</w:t>
        </w:r>
        <w:r w:rsidR="009D2DA1">
          <w:t>23</w:t>
        </w:r>
      </w:ins>
    </w:p>
    <w:p w14:paraId="736EE89F" w14:textId="77777777" w:rsidR="00C20472" w:rsidRDefault="00C20472">
      <w:pPr>
        <w:spacing w:after="200" w:line="276" w:lineRule="auto"/>
        <w:rPr>
          <w:lang w:val="en-GB"/>
        </w:rPr>
        <w:sectPr w:rsidR="00C2047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41FB13D3" w14:textId="68E34F87" w:rsidR="00C20472" w:rsidRDefault="00C20472">
      <w:pPr>
        <w:spacing w:after="200" w:line="276" w:lineRule="auto"/>
        <w:rPr>
          <w:lang w:val="en-GB"/>
        </w:rPr>
      </w:pPr>
      <w:r>
        <w:rPr>
          <w:lang w:val="en-GB"/>
        </w:rPr>
        <w:lastRenderedPageBreak/>
        <w:br w:type="page"/>
      </w:r>
    </w:p>
    <w:p w14:paraId="7F039424" w14:textId="77777777" w:rsidR="00C20472" w:rsidRPr="00DC58A3" w:rsidRDefault="00C20472" w:rsidP="00C20472">
      <w:pPr>
        <w:spacing w:after="120"/>
        <w:rPr>
          <w:rFonts w:ascii="AvenirNext LT Pro Regular" w:hAnsi="AvenirNext LT Pro Regular"/>
          <w:color w:val="002060"/>
          <w:sz w:val="40"/>
          <w:szCs w:val="40"/>
          <w:lang w:val="en-GB"/>
        </w:rPr>
      </w:pPr>
      <w:r w:rsidRPr="00DC58A3">
        <w:rPr>
          <w:rFonts w:ascii="AvenirNext LT Pro Regular" w:hAnsi="AvenirNext LT Pro Regular"/>
          <w:color w:val="002060"/>
          <w:sz w:val="40"/>
          <w:szCs w:val="40"/>
          <w:lang w:val="en-GB"/>
        </w:rPr>
        <w:lastRenderedPageBreak/>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006ADC44"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BEARING IN MIND</w:t>
      </w:r>
      <w:r w:rsidRPr="00C20472">
        <w:rPr>
          <w:rFonts w:ascii="AvenirNext LT Pro Regular" w:hAnsi="AvenirNext LT Pro Regular"/>
          <w:sz w:val="22"/>
          <w:lang w:val="en-GB"/>
        </w:rPr>
        <w:t xml:space="preserve"> the provisions of the United Nations Convention on the Law of the Sea (UNCLOS) and the Convention on th</w:t>
      </w:r>
      <w:r w:rsidR="00161234">
        <w:rPr>
          <w:rFonts w:ascii="AvenirNext LT Pro Regular" w:hAnsi="AvenirNext LT Pro Regular"/>
          <w:sz w:val="22"/>
          <w:lang w:val="en-GB"/>
        </w:rPr>
        <w:t>e Safety of Life at Sea (SOLAS),</w:t>
      </w:r>
    </w:p>
    <w:p w14:paraId="634CFB14"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RECOGNIZING</w:t>
      </w:r>
      <w:r w:rsidRPr="00C20472">
        <w:rPr>
          <w:rFonts w:ascii="AvenirNext LT Pro Regular" w:hAnsi="AvenirNext LT Pro Regular"/>
          <w:sz w:val="22"/>
          <w:lang w:val="en-GB"/>
        </w:rPr>
        <w:t xml:space="preserve"> that the aim of IALA is to foster the safe, economic and efficient movement of vessels, through improvement and harmonisation of aids to navigation world-wide,</w:t>
      </w:r>
    </w:p>
    <w:p w14:paraId="1B491D50"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w:t>
      </w:r>
      <w:r w:rsidRPr="00C20472">
        <w:rPr>
          <w:rFonts w:ascii="AvenirNext LT Pro Regular" w:hAnsi="AvenirNext LT Pro Regular"/>
          <w:sz w:val="22"/>
          <w:lang w:val="en-GB"/>
        </w:rPr>
        <w:t xml:space="preserve"> Article 7 of the IALA Constitution regarding the authority, duties and functions of the General Assembly,</w:t>
      </w:r>
    </w:p>
    <w:p w14:paraId="5EF640E1" w14:textId="2A1D4BAE"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RECALLING ALSO</w:t>
      </w:r>
      <w:r w:rsidR="003A4738">
        <w:rPr>
          <w:rFonts w:ascii="AvenirNext LT Pro Regular" w:hAnsi="AvenirNext LT Pro Regular"/>
          <w:sz w:val="22"/>
          <w:lang w:val="en-GB"/>
        </w:rPr>
        <w:t xml:space="preserve"> </w:t>
      </w:r>
      <w:r w:rsidR="003A4738" w:rsidRPr="003A4738">
        <w:rPr>
          <w:rFonts w:ascii="AvenirNext LT Pro Regular" w:hAnsi="AvenirNext LT Pro Regular"/>
          <w:sz w:val="22"/>
        </w:rPr>
        <w:t>that a goal of the work of IALA is that Marine Aids to Navigation are developed and harmonized through international cooperation and the provision of standards as described in the Strategic Vision for the period 2018-2026,</w:t>
      </w:r>
    </w:p>
    <w:p w14:paraId="2823E822" w14:textId="1E90DB45"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HAVING CONSIDERED</w:t>
      </w:r>
      <w:r w:rsidRPr="00C20472">
        <w:rPr>
          <w:rFonts w:ascii="AvenirNext LT Pro Regular" w:hAnsi="AvenirNext LT Pro Regular"/>
          <w:sz w:val="22"/>
          <w:lang w:val="en-GB"/>
        </w:rPr>
        <w:t xml:space="preserve"> the advice of the Council</w:t>
      </w:r>
      <w:r w:rsidRPr="00C20472">
        <w:rPr>
          <w:rFonts w:ascii="AvenirNext LT Pro Regular" w:hAnsi="AvenirNext LT Pro Regular"/>
          <w:i/>
          <w:sz w:val="22"/>
          <w:lang w:val="en-GB"/>
        </w:rPr>
        <w:t xml:space="preserve"> </w:t>
      </w:r>
      <w:r w:rsidRPr="00C20472">
        <w:rPr>
          <w:rFonts w:ascii="AvenirNext LT Pro Regular" w:hAnsi="AvenirNext LT Pro Regular"/>
          <w:sz w:val="22"/>
          <w:lang w:val="en-GB"/>
        </w:rPr>
        <w:t>provided to General Assembly at its 13th Session</w:t>
      </w:r>
      <w:r w:rsidR="00161234">
        <w:rPr>
          <w:rFonts w:ascii="AvenirNext LT Pro Regular" w:hAnsi="AvenirNext LT Pro Regular"/>
          <w:sz w:val="22"/>
          <w:lang w:val="en-GB"/>
        </w:rPr>
        <w:t>,</w:t>
      </w:r>
    </w:p>
    <w:p w14:paraId="048D2584" w14:textId="71FE3C58"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APPROVES</w:t>
      </w:r>
      <w:r w:rsidRPr="00C20472">
        <w:rPr>
          <w:rFonts w:ascii="AvenirNext LT Pro Regular" w:hAnsi="AvenirNext LT Pro Regular"/>
          <w:sz w:val="22"/>
          <w:lang w:val="en-GB"/>
        </w:rPr>
        <w:t xml:space="preserve"> the </w:t>
      </w:r>
      <w:r>
        <w:rPr>
          <w:rFonts w:ascii="AvenirNext LT Pro Regular" w:hAnsi="AvenirNext LT Pro Regular"/>
          <w:sz w:val="22"/>
          <w:lang w:val="en-GB"/>
        </w:rPr>
        <w:t>IALA Standard 107</w:t>
      </w:r>
      <w:r w:rsidRPr="00C20472">
        <w:rPr>
          <w:rFonts w:ascii="AvenirNext LT Pro Regular" w:hAnsi="AvenirNext LT Pro Regular"/>
          <w:sz w:val="22"/>
          <w:lang w:val="en-GB"/>
        </w:rPr>
        <w:t xml:space="preserve">0 </w:t>
      </w:r>
      <w:r>
        <w:rPr>
          <w:rFonts w:ascii="AvenirNext LT Pro Regular" w:hAnsi="AvenirNext LT Pro Regular"/>
          <w:sz w:val="22"/>
          <w:lang w:val="en-GB"/>
        </w:rPr>
        <w:t>Information</w:t>
      </w:r>
      <w:r w:rsidRPr="00C20472">
        <w:rPr>
          <w:rFonts w:ascii="AvenirNext LT Pro Regular" w:hAnsi="AvenirNext LT Pro Regular"/>
          <w:sz w:val="22"/>
          <w:lang w:val="en-GB"/>
        </w:rPr>
        <w:t xml:space="preserve"> Services, and</w:t>
      </w:r>
    </w:p>
    <w:p w14:paraId="35E4DF2B" w14:textId="77777777" w:rsidR="00C20472" w:rsidRPr="00C20472" w:rsidRDefault="00C20472" w:rsidP="00C20472">
      <w:pPr>
        <w:spacing w:after="240"/>
        <w:rPr>
          <w:rFonts w:ascii="AvenirNext LT Pro Regular" w:hAnsi="AvenirNext LT Pro Regular"/>
          <w:sz w:val="22"/>
          <w:lang w:val="en-GB"/>
        </w:rPr>
      </w:pPr>
      <w:r w:rsidRPr="00C20472">
        <w:rPr>
          <w:rFonts w:ascii="AvenirNext LT Pro Regular" w:hAnsi="AvenirNext LT Pro Regular"/>
          <w:b/>
          <w:sz w:val="22"/>
          <w:lang w:val="en-GB"/>
        </w:rPr>
        <w:t>INVITES</w:t>
      </w:r>
      <w:r w:rsidRPr="00C20472">
        <w:rPr>
          <w:rFonts w:ascii="AvenirNext LT Pro Regular" w:hAnsi="AvenirNext LT Pro Regular"/>
          <w:sz w:val="22"/>
          <w:lang w:val="en-GB"/>
        </w:rPr>
        <w:t xml:space="preserve"> Members and Marine Aids to Navigation Authorities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pPr>
        <w:pStyle w:val="TOC1"/>
        <w:tabs>
          <w:tab w:val="left" w:pos="720"/>
        </w:tabs>
        <w:rPr>
          <w:b w:val="0"/>
          <w:color w:val="auto"/>
          <w:sz w:val="24"/>
          <w:szCs w:val="24"/>
          <w:lang w:val="en-GB" w:eastAsia="en-GB"/>
        </w:rPr>
      </w:pPr>
      <w:r w:rsidRPr="004259CB">
        <w:rPr>
          <w:b w:val="0"/>
          <w:noProof w:val="0"/>
          <w:lang w:val="en-GB"/>
        </w:rPr>
        <w:lastRenderedPageBreak/>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hyperlink>
    </w:p>
    <w:p w14:paraId="5A57CA93" w14:textId="77777777" w:rsidR="00757F9E" w:rsidRDefault="00577723">
      <w:pPr>
        <w:pStyle w:val="TOC1"/>
        <w:tabs>
          <w:tab w:val="left" w:pos="720"/>
        </w:tabs>
        <w:rPr>
          <w:b w:val="0"/>
          <w:color w:val="auto"/>
          <w:sz w:val="24"/>
          <w:szCs w:val="24"/>
          <w:lang w:val="en-GB" w:eastAsia="en-GB"/>
        </w:rPr>
      </w:pPr>
      <w:hyperlink w:anchor="_Toc464139605" w:history="1">
        <w:r w:rsidR="00757F9E" w:rsidRPr="00041A14">
          <w:rPr>
            <w:rStyle w:val="Hyperlink"/>
          </w:rPr>
          <w:t>2.</w:t>
        </w:r>
        <w:r w:rsidR="00757F9E">
          <w:rPr>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hyperlink>
    </w:p>
    <w:p w14:paraId="75034B08" w14:textId="77777777" w:rsidR="00757F9E" w:rsidRDefault="00577723">
      <w:pPr>
        <w:pStyle w:val="TOC1"/>
        <w:tabs>
          <w:tab w:val="left" w:pos="720"/>
        </w:tabs>
        <w:rPr>
          <w:b w:val="0"/>
          <w:color w:val="auto"/>
          <w:sz w:val="24"/>
          <w:szCs w:val="24"/>
          <w:lang w:val="en-GB" w:eastAsia="en-GB"/>
        </w:rPr>
      </w:pPr>
      <w:hyperlink w:anchor="_Toc464139606" w:history="1">
        <w:r w:rsidR="00757F9E" w:rsidRPr="00041A14">
          <w:rPr>
            <w:rStyle w:val="Hyperlink"/>
          </w:rPr>
          <w:t>3.</w:t>
        </w:r>
        <w:r w:rsidR="00757F9E">
          <w:rPr>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hyperlink>
    </w:p>
    <w:p w14:paraId="1A6265BF" w14:textId="77777777" w:rsidR="00757F9E" w:rsidRDefault="00577723">
      <w:pPr>
        <w:pStyle w:val="TOC1"/>
        <w:tabs>
          <w:tab w:val="left" w:pos="720"/>
        </w:tabs>
        <w:rPr>
          <w:b w:val="0"/>
          <w:color w:val="auto"/>
          <w:sz w:val="24"/>
          <w:szCs w:val="24"/>
          <w:lang w:val="en-GB" w:eastAsia="en-GB"/>
        </w:rPr>
      </w:pPr>
      <w:hyperlink w:anchor="_Toc464139607" w:history="1">
        <w:r w:rsidR="00757F9E" w:rsidRPr="00041A14">
          <w:rPr>
            <w:rStyle w:val="Hyperlink"/>
          </w:rPr>
          <w:t>4.</w:t>
        </w:r>
        <w:r w:rsidR="00757F9E">
          <w:rPr>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hyperlink>
    </w:p>
    <w:p w14:paraId="4BE62355" w14:textId="77777777" w:rsidR="00757F9E" w:rsidRDefault="00577723">
      <w:pPr>
        <w:pStyle w:val="TOC1"/>
        <w:tabs>
          <w:tab w:val="left" w:pos="720"/>
        </w:tabs>
        <w:rPr>
          <w:b w:val="0"/>
          <w:color w:val="auto"/>
          <w:sz w:val="24"/>
          <w:szCs w:val="24"/>
          <w:lang w:val="en-GB" w:eastAsia="en-GB"/>
        </w:rPr>
      </w:pPr>
      <w:hyperlink w:anchor="_Toc464139608" w:history="1">
        <w:r w:rsidR="00757F9E" w:rsidRPr="00041A14">
          <w:rPr>
            <w:rStyle w:val="Hyperlink"/>
          </w:rPr>
          <w:t>5.</w:t>
        </w:r>
        <w:r w:rsidR="00757F9E">
          <w:rPr>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hyperlink>
    </w:p>
    <w:p w14:paraId="56E650A4" w14:textId="77777777" w:rsidR="00757F9E" w:rsidRDefault="00577723">
      <w:pPr>
        <w:pStyle w:val="TOC1"/>
        <w:tabs>
          <w:tab w:val="left" w:pos="720"/>
        </w:tabs>
        <w:rPr>
          <w:b w:val="0"/>
          <w:color w:val="auto"/>
          <w:sz w:val="24"/>
          <w:szCs w:val="24"/>
          <w:lang w:val="en-GB" w:eastAsia="en-GB"/>
        </w:rPr>
      </w:pPr>
      <w:hyperlink w:anchor="_Toc464139609" w:history="1">
        <w:r w:rsidR="00757F9E" w:rsidRPr="00041A14">
          <w:rPr>
            <w:rStyle w:val="Hyperlink"/>
          </w:rPr>
          <w:t>6.</w:t>
        </w:r>
        <w:r w:rsidR="00757F9E">
          <w:rPr>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hyperlink>
    </w:p>
    <w:p w14:paraId="5CB07878" w14:textId="77777777" w:rsidR="00757F9E" w:rsidRDefault="00577723">
      <w:pPr>
        <w:pStyle w:val="TOC1"/>
        <w:tabs>
          <w:tab w:val="left" w:pos="720"/>
        </w:tabs>
        <w:rPr>
          <w:b w:val="0"/>
          <w:color w:val="auto"/>
          <w:sz w:val="24"/>
          <w:szCs w:val="24"/>
          <w:lang w:val="en-GB" w:eastAsia="en-GB"/>
        </w:rPr>
      </w:pPr>
      <w:hyperlink w:anchor="_Toc464139610" w:history="1">
        <w:r w:rsidR="00757F9E" w:rsidRPr="00041A14">
          <w:rPr>
            <w:rStyle w:val="Hyperlink"/>
          </w:rPr>
          <w:t>7.</w:t>
        </w:r>
        <w:r w:rsidR="00757F9E">
          <w:rPr>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hyperlink>
    </w:p>
    <w:p w14:paraId="790A8C13" w14:textId="77777777" w:rsidR="00757F9E" w:rsidRDefault="00577723">
      <w:pPr>
        <w:pStyle w:val="TOC1"/>
        <w:tabs>
          <w:tab w:val="left" w:pos="720"/>
        </w:tabs>
        <w:rPr>
          <w:b w:val="0"/>
          <w:color w:val="auto"/>
          <w:sz w:val="24"/>
          <w:szCs w:val="24"/>
          <w:lang w:val="en-GB" w:eastAsia="en-GB"/>
        </w:rPr>
      </w:pPr>
      <w:hyperlink w:anchor="_Toc464139611" w:history="1">
        <w:r w:rsidR="00757F9E" w:rsidRPr="00041A14">
          <w:rPr>
            <w:rStyle w:val="Hyperlink"/>
          </w:rPr>
          <w:t>8.</w:t>
        </w:r>
        <w:r w:rsidR="00757F9E">
          <w:rPr>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hyperlink>
    </w:p>
    <w:p w14:paraId="236F66EE" w14:textId="77777777" w:rsidR="0078486B" w:rsidRPr="004259CB" w:rsidRDefault="00680F99" w:rsidP="003274DB">
      <w:pPr>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12" w:name="_Toc432687596"/>
      <w:bookmarkStart w:id="13" w:name="_Toc464033443"/>
      <w:bookmarkStart w:id="14" w:name="_Toc464136438"/>
      <w:bookmarkStart w:id="15" w:name="_Toc464139604"/>
      <w:r w:rsidRPr="004259CB">
        <w:rPr>
          <w:caps w:val="0"/>
        </w:rPr>
        <w:t>INTRODUCTION</w:t>
      </w:r>
      <w:bookmarkEnd w:id="12"/>
      <w:bookmarkEnd w:id="13"/>
      <w:bookmarkEnd w:id="14"/>
      <w:bookmarkEnd w:id="15"/>
    </w:p>
    <w:p w14:paraId="5A48B6AB" w14:textId="77777777" w:rsidR="004259CB" w:rsidRPr="004259CB" w:rsidRDefault="004259CB" w:rsidP="004259CB">
      <w:pPr>
        <w:pStyle w:val="Sparationtitre1"/>
        <w:rPr>
          <w:lang w:val="en-GB"/>
        </w:rPr>
      </w:pPr>
    </w:p>
    <w:p w14:paraId="76D7C754" w14:textId="77777777" w:rsidR="00C20472" w:rsidRPr="006B6BA8" w:rsidRDefault="00C20472" w:rsidP="006C3F83">
      <w:pPr>
        <w:pStyle w:val="BodyText"/>
      </w:pPr>
      <w:r w:rsidRPr="006B6BA8">
        <w:t xml:space="preserve">The International Association of Marine Aids to Navigation and Lighthouse Authorities (IALA) is a specialized organization for world-wide improvement and harmonization of Marine Aids to Navigation. </w:t>
      </w:r>
    </w:p>
    <w:p w14:paraId="4F06EBE8" w14:textId="77777777" w:rsidR="00C20472" w:rsidRPr="006B6BA8" w:rsidRDefault="00C20472" w:rsidP="006C3F83">
      <w:pPr>
        <w:pStyle w:val="BodyText"/>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Vessel Traffic Services. </w:t>
      </w:r>
    </w:p>
    <w:p w14:paraId="57951000" w14:textId="77777777" w:rsidR="00C20472" w:rsidRPr="00536858" w:rsidRDefault="00C20472" w:rsidP="00C20472">
      <w:pPr>
        <w:pStyle w:val="BodyText"/>
      </w:pPr>
      <w:r w:rsidRPr="00536858">
        <w:t>IALA publishes Standards, Recommendations, and Guidelines</w:t>
      </w:r>
      <w:r>
        <w:t>,</w:t>
      </w:r>
      <w:r w:rsidRPr="00536858">
        <w:t xml:space="preserve"> defined as follows.</w:t>
      </w:r>
    </w:p>
    <w:tbl>
      <w:tblPr>
        <w:tblStyle w:val="MediumShading1"/>
        <w:tblW w:w="10211" w:type="dxa"/>
        <w:tblInd w:w="5" w:type="dxa"/>
        <w:tblBorders>
          <w:top w:val="single" w:sz="4" w:space="0" w:color="404040" w:themeColor="text1" w:themeTint="BF"/>
          <w:left w:val="single" w:sz="4" w:space="0" w:color="404040" w:themeColor="text1" w:themeTint="BF"/>
          <w:bottom w:val="single" w:sz="4" w:space="0" w:color="404040" w:themeColor="text1" w:themeTint="BF"/>
          <w:right w:val="single" w:sz="4" w:space="0" w:color="404040" w:themeColor="text1" w:themeTint="BF"/>
          <w:insideH w:val="single" w:sz="4" w:space="0" w:color="404040" w:themeColor="text1" w:themeTint="BF"/>
          <w:insideV w:val="single" w:sz="4" w:space="0" w:color="404040" w:themeColor="text1" w:themeTint="BF"/>
        </w:tblBorders>
        <w:tblLayout w:type="fixed"/>
        <w:tblCellMar>
          <w:left w:w="0" w:type="dxa"/>
          <w:right w:w="0" w:type="dxa"/>
        </w:tblCellMar>
        <w:tblLook w:val="0480" w:firstRow="0" w:lastRow="0" w:firstColumn="1" w:lastColumn="0" w:noHBand="0" w:noVBand="1"/>
      </w:tblPr>
      <w:tblGrid>
        <w:gridCol w:w="3239"/>
        <w:gridCol w:w="6972"/>
      </w:tblGrid>
      <w:tr w:rsidR="004259CB" w:rsidRPr="004259CB" w14:paraId="71DA5E77"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shd w:val="clear" w:color="auto" w:fill="6BC4FF" w:themeFill="accent1" w:themeFillTint="66"/>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6972" w:type="dxa"/>
            <w:shd w:val="clear" w:color="auto" w:fill="6BC4FF" w:themeFill="accent1" w:themeFillTint="66"/>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6166EAF2" w14:textId="2FE85929" w:rsidR="004259CB" w:rsidRPr="004259CB" w:rsidRDefault="00DC58A3" w:rsidP="00BA0EEF">
            <w:pPr>
              <w:spacing w:before="120" w:after="120"/>
              <w:ind w:left="170"/>
              <w:rPr>
                <w:sz w:val="22"/>
                <w:lang w:val="en-GB"/>
              </w:rPr>
            </w:pPr>
            <w:r>
              <w:rPr>
                <w:sz w:val="22"/>
                <w:lang w:val="en-GB"/>
              </w:rPr>
              <w:t>IALA Standard</w:t>
            </w:r>
          </w:p>
        </w:tc>
        <w:tc>
          <w:tcPr>
            <w:tcW w:w="6972" w:type="dxa"/>
          </w:tcPr>
          <w:p w14:paraId="44503F86" w14:textId="73B55A0E" w:rsidR="004259CB" w:rsidRPr="004259CB" w:rsidRDefault="00BB7078" w:rsidP="00BB707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Standard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all coastal states will harmonise Marine Aids to N</w:t>
            </w:r>
            <w:r w:rsidR="004259CB" w:rsidRPr="004259CB">
              <w:rPr>
                <w:sz w:val="22"/>
                <w:lang w:val="en-GB"/>
              </w:rPr>
              <w:t>avigation worldwide. IALA standards cover technology and services and are non-mandatory.</w:t>
            </w:r>
          </w:p>
        </w:tc>
      </w:tr>
      <w:tr w:rsidR="004259CB" w:rsidRPr="004259CB" w14:paraId="0D8996B9" w14:textId="77777777" w:rsidTr="00BA0EEF">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3ACD5A0D" w14:textId="1036A699" w:rsidR="004259CB" w:rsidRPr="004259CB" w:rsidRDefault="00BB7078" w:rsidP="00BA0EEF">
            <w:pPr>
              <w:spacing w:before="120" w:after="120"/>
              <w:ind w:left="170"/>
              <w:rPr>
                <w:sz w:val="22"/>
                <w:lang w:val="en-GB"/>
              </w:rPr>
            </w:pPr>
            <w:r>
              <w:rPr>
                <w:sz w:val="22"/>
                <w:lang w:val="en-GB"/>
              </w:rPr>
              <w:t>IALA Recommendation</w:t>
            </w:r>
          </w:p>
        </w:tc>
        <w:tc>
          <w:tcPr>
            <w:tcW w:w="6972" w:type="dxa"/>
          </w:tcPr>
          <w:p w14:paraId="73047857" w14:textId="243AD169" w:rsidR="004259CB" w:rsidRPr="004259CB" w:rsidRDefault="00BB7078" w:rsidP="00BB707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An IALA Recommendation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Recommendation, and may be referenced, in full or in part, in an IALA Standard.</w:t>
            </w:r>
          </w:p>
        </w:tc>
      </w:tr>
      <w:tr w:rsidR="004259CB" w:rsidRPr="004259CB" w14:paraId="380C28AD" w14:textId="77777777" w:rsidTr="00BA0EEF">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3239" w:type="dxa"/>
          </w:tcPr>
          <w:p w14:paraId="7267E715" w14:textId="7F89F696" w:rsidR="004259CB" w:rsidRPr="004259CB" w:rsidRDefault="00BB7078" w:rsidP="00BA0EEF">
            <w:pPr>
              <w:spacing w:before="120" w:after="120"/>
              <w:ind w:left="170"/>
              <w:rPr>
                <w:sz w:val="22"/>
                <w:lang w:val="en-GB"/>
              </w:rPr>
            </w:pPr>
            <w:r>
              <w:rPr>
                <w:sz w:val="22"/>
                <w:lang w:val="en-GB"/>
              </w:rPr>
              <w:t>IALA Guideline</w:t>
            </w:r>
          </w:p>
        </w:tc>
        <w:tc>
          <w:tcPr>
            <w:tcW w:w="6972" w:type="dxa"/>
          </w:tcPr>
          <w:p w14:paraId="17191375" w14:textId="1D9EFC9A" w:rsidR="004259CB" w:rsidRPr="004259CB" w:rsidRDefault="00BB7078"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An IALA Guideline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Recommendation.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16" w:name="_Toc464033444"/>
      <w:bookmarkStart w:id="17" w:name="_Toc464136439"/>
      <w:bookmarkStart w:id="18" w:name="_Toc464139605"/>
      <w:r w:rsidRPr="004259CB">
        <w:rPr>
          <w:caps w:val="0"/>
        </w:rPr>
        <w:t>PURPOSE</w:t>
      </w:r>
      <w:bookmarkEnd w:id="16"/>
      <w:bookmarkEnd w:id="17"/>
      <w:bookmarkEnd w:id="18"/>
    </w:p>
    <w:p w14:paraId="7D46D1E9" w14:textId="77777777" w:rsidR="004259CB" w:rsidRPr="004259CB" w:rsidRDefault="004259CB" w:rsidP="004259CB">
      <w:pPr>
        <w:pStyle w:val="Sparationtitre1"/>
        <w:rPr>
          <w:lang w:val="en-GB"/>
        </w:rPr>
      </w:pPr>
    </w:p>
    <w:p w14:paraId="20EFCAA9" w14:textId="3A90B688" w:rsidR="004259CB" w:rsidRPr="004259CB" w:rsidRDefault="004259CB" w:rsidP="004259CB">
      <w:pPr>
        <w:pStyle w:val="BodyText"/>
      </w:pPr>
      <w:r w:rsidRPr="004259CB">
        <w:t>The IALA Stra</w:t>
      </w:r>
      <w:r w:rsidR="00407FEA">
        <w:t>tegic Vision for the period 2018</w:t>
      </w:r>
      <w:r w:rsidRPr="004259CB">
        <w:t xml:space="preserve">-2026, </w:t>
      </w:r>
      <w:r w:rsidR="00BB7078">
        <w:t>approved by the General Assembly in 2018</w:t>
      </w:r>
      <w:r w:rsidRPr="004259CB">
        <w:t xml:space="preserve">, </w:t>
      </w:r>
      <w:r w:rsidR="00AC4A94">
        <w:t xml:space="preserve">includes the </w:t>
      </w:r>
      <w:r w:rsidRPr="004259CB">
        <w:t>Goal</w:t>
      </w:r>
      <w:r w:rsidR="00AC4A94">
        <w:t xml:space="preserve"> </w:t>
      </w:r>
      <w:r w:rsidRPr="004259CB">
        <w:t xml:space="preserve">to </w:t>
      </w:r>
      <w:r w:rsidR="00BB7078">
        <w:t>ensure that</w:t>
      </w:r>
    </w:p>
    <w:p w14:paraId="3C014E5E" w14:textId="702CE030" w:rsidR="004259CB" w:rsidRPr="004259CB" w:rsidRDefault="004259CB" w:rsidP="004259CB">
      <w:pPr>
        <w:pStyle w:val="BodyText"/>
        <w:ind w:left="567"/>
      </w:pPr>
      <w:r w:rsidRPr="004259CB">
        <w:t>“</w:t>
      </w:r>
      <w:r w:rsidR="00727C6B">
        <w:t>Marine</w:t>
      </w:r>
      <w:r w:rsidRPr="004259CB">
        <w:t xml:space="preserve"> </w:t>
      </w:r>
      <w:r w:rsidR="00727C6B">
        <w:t>Aids to N</w:t>
      </w:r>
      <w:r w:rsidRPr="004259CB">
        <w:t xml:space="preserve">avigation </w:t>
      </w:r>
      <w:r w:rsidR="00727C6B">
        <w:t xml:space="preserve">are </w:t>
      </w:r>
      <w:r w:rsidR="00B155A4">
        <w:t xml:space="preserve">developed and </w:t>
      </w:r>
      <w:r w:rsidR="00727C6B">
        <w:t>harmonis</w:t>
      </w:r>
      <w:r w:rsidRPr="004259CB">
        <w:t>ed through international cooperation and the provision of standards.”</w:t>
      </w:r>
    </w:p>
    <w:p w14:paraId="3854151E" w14:textId="531A9CB1" w:rsidR="004259CB" w:rsidRPr="004259CB" w:rsidRDefault="004259CB" w:rsidP="004259CB">
      <w:pPr>
        <w:pStyle w:val="BodyText"/>
      </w:pPr>
      <w:r w:rsidRPr="004259CB">
        <w:t xml:space="preserve">IALA Standards are suitable for direct citation by States in the interest of an efficient and harmonised global network of </w:t>
      </w:r>
      <w:r w:rsidR="00C20472">
        <w:t>M</w:t>
      </w:r>
      <w:r w:rsidR="009E7022">
        <w:t xml:space="preserve">arine </w:t>
      </w:r>
      <w:r w:rsidR="00C20472">
        <w:t>Aids to N</w:t>
      </w:r>
      <w:r w:rsidRPr="004259CB">
        <w:t>avigation and services.</w:t>
      </w:r>
    </w:p>
    <w:p w14:paraId="0CBAFCBD" w14:textId="0D09B547" w:rsidR="004259CB" w:rsidRPr="004259CB" w:rsidRDefault="004259CB" w:rsidP="004259CB">
      <w:pPr>
        <w:pStyle w:val="Heading1"/>
        <w:tabs>
          <w:tab w:val="clear" w:pos="0"/>
        </w:tabs>
        <w:spacing w:before="0"/>
        <w:ind w:left="0" w:firstLine="0"/>
        <w:rPr>
          <w:caps w:val="0"/>
        </w:rPr>
      </w:pPr>
      <w:bookmarkStart w:id="19" w:name="_Toc455587602"/>
      <w:bookmarkStart w:id="20" w:name="_Toc455589134"/>
      <w:bookmarkStart w:id="21" w:name="_Toc464033445"/>
      <w:bookmarkStart w:id="22" w:name="_Toc464136440"/>
      <w:bookmarkStart w:id="23" w:name="_Toc464139606"/>
      <w:bookmarkStart w:id="24" w:name="_Toc432687597"/>
      <w:bookmarkEnd w:id="19"/>
      <w:bookmarkEnd w:id="20"/>
      <w:r w:rsidRPr="004259CB">
        <w:rPr>
          <w:caps w:val="0"/>
        </w:rPr>
        <w:t>APPLICATION</w:t>
      </w:r>
      <w:bookmarkEnd w:id="21"/>
      <w:bookmarkEnd w:id="22"/>
      <w:bookmarkEnd w:id="23"/>
    </w:p>
    <w:p w14:paraId="7C7E9428" w14:textId="77777777" w:rsidR="004259CB" w:rsidRPr="004259CB" w:rsidRDefault="004259CB" w:rsidP="004259CB">
      <w:pPr>
        <w:pStyle w:val="Sparationtitre1"/>
        <w:rPr>
          <w:lang w:val="en-GB"/>
        </w:rPr>
      </w:pPr>
    </w:p>
    <w:p w14:paraId="5FA34C7A" w14:textId="7511DCB1" w:rsidR="004259CB" w:rsidRPr="004259CB" w:rsidRDefault="004259CB" w:rsidP="004259CB">
      <w:pPr>
        <w:pStyle w:val="BodyText"/>
      </w:pPr>
      <w:r w:rsidRPr="004259CB">
        <w:t>This Standard is suit</w:t>
      </w:r>
      <w:r w:rsidR="00C20472">
        <w:t>able for implementation by all Marine Aids to N</w:t>
      </w:r>
      <w:r w:rsidRPr="004259CB">
        <w:t>avigation authorities.</w:t>
      </w:r>
    </w:p>
    <w:p w14:paraId="16B9C3A2" w14:textId="4E07D271" w:rsidR="004259CB" w:rsidRPr="004259CB" w:rsidRDefault="004259CB" w:rsidP="004259CB">
      <w:pPr>
        <w:pStyle w:val="Heading1"/>
        <w:tabs>
          <w:tab w:val="clear" w:pos="0"/>
        </w:tabs>
        <w:spacing w:before="0"/>
        <w:ind w:left="0" w:firstLine="0"/>
        <w:rPr>
          <w:caps w:val="0"/>
        </w:rPr>
      </w:pPr>
      <w:bookmarkStart w:id="25" w:name="_Toc464033446"/>
      <w:bookmarkStart w:id="26" w:name="_Toc464136441"/>
      <w:bookmarkStart w:id="27" w:name="_Toc464139607"/>
      <w:r w:rsidRPr="004259CB">
        <w:rPr>
          <w:caps w:val="0"/>
        </w:rPr>
        <w:t>SCOPE</w:t>
      </w:r>
      <w:bookmarkEnd w:id="24"/>
      <w:bookmarkEnd w:id="25"/>
      <w:bookmarkEnd w:id="26"/>
      <w:bookmarkEnd w:id="27"/>
    </w:p>
    <w:p w14:paraId="6F92D31F" w14:textId="77777777" w:rsidR="004259CB" w:rsidRPr="004259CB" w:rsidRDefault="004259CB" w:rsidP="004259CB">
      <w:pPr>
        <w:pStyle w:val="Sparationtitre1"/>
        <w:rPr>
          <w:lang w:val="en-GB"/>
        </w:rPr>
      </w:pPr>
    </w:p>
    <w:p w14:paraId="7CEBD959" w14:textId="71DBBBD0" w:rsidR="004259CB" w:rsidRPr="004259CB" w:rsidRDefault="00C20472" w:rsidP="004259CB">
      <w:pPr>
        <w:pStyle w:val="BodyText"/>
      </w:pPr>
      <w:r>
        <w:t>IALA Standards may contain normative and i</w:t>
      </w:r>
      <w:r w:rsidR="004259CB" w:rsidRPr="004259CB">
        <w:t>nformative provisions.</w:t>
      </w:r>
    </w:p>
    <w:p w14:paraId="14AB05F0" w14:textId="2BED7FDB" w:rsidR="004259CB" w:rsidRPr="004259CB" w:rsidRDefault="004259CB" w:rsidP="004259CB">
      <w:pPr>
        <w:pStyle w:val="BodyText"/>
      </w:pPr>
      <w:r w:rsidRPr="004259CB">
        <w:t xml:space="preserve">Normative provisions are those with which it is necessary to conform in order to claim compliance </w:t>
      </w:r>
      <w:r w:rsidR="00C20472" w:rsidRPr="004259CB">
        <w:t>to</w:t>
      </w:r>
      <w:r w:rsidRPr="004259CB">
        <w:t xml:space="preserve"> the Standard.</w:t>
      </w:r>
    </w:p>
    <w:p w14:paraId="6BAC2A13" w14:textId="530CA1DF" w:rsidR="004259CB" w:rsidRPr="004259CB" w:rsidRDefault="004259CB" w:rsidP="004259CB">
      <w:pPr>
        <w:pStyle w:val="BodyText"/>
      </w:pPr>
      <w:r w:rsidRPr="004259CB">
        <w:t xml:space="preserve">Informative provisions are those which specify additional desirable practices but with which it is not necessary to conform in order to claim compliance </w:t>
      </w:r>
      <w:r w:rsidR="00C20472" w:rsidRPr="004259CB">
        <w:t>to</w:t>
      </w:r>
      <w:r w:rsidRPr="004259CB">
        <w:t xml:space="preserve"> the Standard.</w:t>
      </w:r>
    </w:p>
    <w:p w14:paraId="46D71A95" w14:textId="011F68AE" w:rsidR="004259CB" w:rsidRPr="004259CB" w:rsidRDefault="00C20472" w:rsidP="004259CB">
      <w:pPr>
        <w:pStyle w:val="BodyText"/>
      </w:pPr>
      <w:r>
        <w:t xml:space="preserve">This Standard references normative </w:t>
      </w:r>
      <w:r w:rsidR="004259CB" w:rsidRPr="004259CB">
        <w:t>provisions, detailed in the listed IALA Recommendations, covering the following scope.</w:t>
      </w:r>
    </w:p>
    <w:p w14:paraId="64B7E5B7" w14:textId="77DD2261" w:rsidR="009724BE" w:rsidRDefault="009724BE" w:rsidP="009724BE">
      <w:pPr>
        <w:pStyle w:val="Bullet1"/>
      </w:pPr>
      <w:r w:rsidRPr="009724BE">
        <w:t>Data models and data encoding</w:t>
      </w:r>
    </w:p>
    <w:p w14:paraId="5FE0280E" w14:textId="6BB59F48" w:rsidR="009724BE" w:rsidRDefault="009724BE" w:rsidP="009724BE">
      <w:pPr>
        <w:pStyle w:val="Bullet1"/>
      </w:pPr>
      <w:r w:rsidRPr="009724BE">
        <w:lastRenderedPageBreak/>
        <w:t>Data exchan</w:t>
      </w:r>
      <w:r w:rsidR="005D7C15">
        <w:t>ge systems</w:t>
      </w:r>
    </w:p>
    <w:p w14:paraId="1A4D8020" w14:textId="571FEA94" w:rsidR="009724BE" w:rsidRPr="00BE0675" w:rsidRDefault="009724BE" w:rsidP="009724BE">
      <w:pPr>
        <w:pStyle w:val="Bullet1"/>
      </w:pPr>
      <w:r w:rsidRPr="009724BE">
        <w:t>Terminology</w:t>
      </w:r>
      <w:r w:rsidR="005D7C15">
        <w:t>, symbology</w:t>
      </w:r>
      <w:r w:rsidR="00AA0F52">
        <w:t xml:space="preserve"> and p</w:t>
      </w:r>
      <w:r w:rsidR="005D7C15">
        <w:t>o</w:t>
      </w:r>
      <w:ins w:id="28" w:author="Jillian Carson-Jackson" w:date="2021-03-15T20:37:00Z">
        <w:r w:rsidR="000C21D7">
          <w:t>r</w:t>
        </w:r>
      </w:ins>
      <w:r w:rsidR="005D7C15">
        <w:t>trayal</w:t>
      </w:r>
    </w:p>
    <w:p w14:paraId="26337B12" w14:textId="2C89075D" w:rsidR="004259CB" w:rsidRPr="004259CB" w:rsidRDefault="004259CB" w:rsidP="004259CB">
      <w:pPr>
        <w:pStyle w:val="Heading1"/>
        <w:tabs>
          <w:tab w:val="clear" w:pos="0"/>
        </w:tabs>
        <w:spacing w:before="0"/>
        <w:ind w:left="0" w:firstLine="0"/>
        <w:rPr>
          <w:caps w:val="0"/>
        </w:rPr>
      </w:pPr>
      <w:bookmarkStart w:id="29" w:name="_Toc455587604"/>
      <w:bookmarkStart w:id="30" w:name="_Toc455589136"/>
      <w:bookmarkStart w:id="31" w:name="_Toc432687599"/>
      <w:bookmarkStart w:id="32" w:name="_Toc464033447"/>
      <w:bookmarkStart w:id="33" w:name="_Toc464136442"/>
      <w:bookmarkStart w:id="34" w:name="_Toc464139608"/>
      <w:bookmarkEnd w:id="29"/>
      <w:bookmarkEnd w:id="30"/>
      <w:r w:rsidRPr="004259CB">
        <w:rPr>
          <w:caps w:val="0"/>
        </w:rPr>
        <w:t>REFERENCED DOCUMENT</w:t>
      </w:r>
      <w:r w:rsidR="00757F9E" w:rsidRPr="004259CB">
        <w:rPr>
          <w:caps w:val="0"/>
        </w:rPr>
        <w:t>S</w:t>
      </w:r>
      <w:bookmarkEnd w:id="31"/>
      <w:bookmarkEnd w:id="32"/>
      <w:bookmarkEnd w:id="33"/>
      <w:bookmarkEnd w:id="34"/>
    </w:p>
    <w:p w14:paraId="200516AA" w14:textId="77777777" w:rsidR="004259CB" w:rsidRPr="004259CB" w:rsidRDefault="004259CB" w:rsidP="004259CB">
      <w:pPr>
        <w:pStyle w:val="Sparationtitre1"/>
        <w:rPr>
          <w:lang w:val="en-GB"/>
        </w:rPr>
      </w:pPr>
    </w:p>
    <w:p w14:paraId="7E434947" w14:textId="77777777" w:rsidR="004259CB" w:rsidRPr="004259CB" w:rsidRDefault="004259CB" w:rsidP="004259CB">
      <w:pPr>
        <w:pStyle w:val="Textedesaisie"/>
        <w:rPr>
          <w:lang w:val="en-GB"/>
        </w:rPr>
      </w:pPr>
      <w:r w:rsidRPr="004259CB">
        <w:rPr>
          <w:lang w:val="en-GB"/>
        </w:rPr>
        <w:t xml:space="preserve">In this Standard, any reference to a Recommendation is to the most recent version approved by the IALA Council. </w:t>
      </w:r>
    </w:p>
    <w:p w14:paraId="765F1A9B" w14:textId="77777777" w:rsidR="004259CB" w:rsidRPr="004259CB" w:rsidRDefault="004259CB" w:rsidP="004259CB">
      <w:pPr>
        <w:pStyle w:val="Textedesaisie"/>
        <w:rPr>
          <w:lang w:val="en-GB"/>
        </w:rPr>
      </w:pPr>
    </w:p>
    <w:p w14:paraId="46BD9C7A" w14:textId="446B88BD" w:rsidR="006F488D" w:rsidRPr="004259CB" w:rsidRDefault="006F488D" w:rsidP="006F488D">
      <w:pPr>
        <w:pStyle w:val="BodyText"/>
      </w:pPr>
      <w:bookmarkStart w:id="35" w:name="_Toc455589139"/>
      <w:bookmarkEnd w:id="35"/>
      <w:r w:rsidRPr="004259CB">
        <w:t xml:space="preserve">In this Standard the word ‘shall’ is used to </w:t>
      </w:r>
      <w:r>
        <w:t>indicate</w:t>
      </w:r>
      <w:r w:rsidR="00C20472">
        <w:t xml:space="preserve"> that a provision is n</w:t>
      </w:r>
      <w:r w:rsidRPr="004259CB">
        <w:t xml:space="preserve">ormative and is to be followed in order to comply with the </w:t>
      </w:r>
      <w:r w:rsidR="009E7022">
        <w:t>S</w:t>
      </w:r>
      <w:r w:rsidRPr="004259CB">
        <w:t>tandard.</w:t>
      </w:r>
      <w:r w:rsidR="00C20472">
        <w:t xml:space="preserve">  The word ‘should’ introduces i</w:t>
      </w:r>
      <w:r w:rsidRPr="004259CB">
        <w:t>nformative provisions.</w:t>
      </w:r>
    </w:p>
    <w:p w14:paraId="398CA937" w14:textId="2A083D73" w:rsidR="004259CB" w:rsidRPr="004259CB" w:rsidRDefault="004259CB" w:rsidP="004259CB">
      <w:pPr>
        <w:pStyle w:val="Textedesaisie"/>
        <w:rPr>
          <w:lang w:val="en-GB"/>
        </w:rPr>
      </w:pPr>
      <w:r w:rsidRPr="004259CB">
        <w:rPr>
          <w:lang w:val="en-GB"/>
        </w:rPr>
        <w:t xml:space="preserve">The following Recommendations are </w:t>
      </w:r>
      <w:r w:rsidR="00C20472">
        <w:rPr>
          <w:b/>
          <w:lang w:val="en-GB"/>
        </w:rPr>
        <w:t>n</w:t>
      </w:r>
      <w:r w:rsidRPr="004259CB">
        <w:rPr>
          <w:b/>
          <w:lang w:val="en-GB"/>
        </w:rPr>
        <w:t>ormative</w:t>
      </w:r>
      <w:r w:rsidRPr="004259CB">
        <w:rPr>
          <w:lang w:val="en-GB"/>
        </w:rPr>
        <w:t xml:space="preserve"> provisions, and </w:t>
      </w:r>
      <w:r w:rsidRPr="006F488D">
        <w:rPr>
          <w:b/>
          <w:lang w:val="en-GB"/>
        </w:rPr>
        <w:t>shall</w:t>
      </w:r>
      <w:r w:rsidRPr="004259CB">
        <w:rPr>
          <w:lang w:val="en-GB"/>
        </w:rPr>
        <w:t xml:space="preserve"> be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55" w:type="dxa"/>
        <w:jc w:val="center"/>
        <w:tblLayout w:type="fixed"/>
        <w:tblLook w:val="04A0" w:firstRow="1" w:lastRow="0" w:firstColumn="1" w:lastColumn="0" w:noHBand="0" w:noVBand="1"/>
      </w:tblPr>
      <w:tblGrid>
        <w:gridCol w:w="2405"/>
        <w:gridCol w:w="1985"/>
        <w:gridCol w:w="5865"/>
      </w:tblGrid>
      <w:tr w:rsidR="004259CB" w:rsidRPr="004259CB" w14:paraId="0C5F35C5" w14:textId="77777777" w:rsidTr="00161234">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98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133EA" w:rsidRPr="004259CB" w14:paraId="1909AF4F" w14:textId="77777777" w:rsidTr="00161234">
        <w:trPr>
          <w:jc w:val="center"/>
        </w:trPr>
        <w:tc>
          <w:tcPr>
            <w:tcW w:w="2405" w:type="dxa"/>
            <w:vMerge w:val="restart"/>
          </w:tcPr>
          <w:p w14:paraId="4D2788F9" w14:textId="0B336F8E" w:rsidR="007133EA" w:rsidRPr="00085375" w:rsidRDefault="007133EA" w:rsidP="00AA0F52">
            <w:pPr>
              <w:spacing w:before="120" w:after="120"/>
              <w:rPr>
                <w:b/>
                <w:sz w:val="22"/>
                <w:lang w:val="en-GB"/>
              </w:rPr>
            </w:pPr>
            <w:r>
              <w:rPr>
                <w:b/>
                <w:sz w:val="22"/>
                <w:lang w:val="en-GB"/>
              </w:rPr>
              <w:t xml:space="preserve">Data models and </w:t>
            </w:r>
            <w:commentRangeStart w:id="36"/>
            <w:r>
              <w:rPr>
                <w:b/>
                <w:sz w:val="22"/>
                <w:lang w:val="en-GB"/>
              </w:rPr>
              <w:t xml:space="preserve">data </w:t>
            </w:r>
            <w:commentRangeEnd w:id="36"/>
            <w:r w:rsidR="00BC1BF8">
              <w:rPr>
                <w:rStyle w:val="CommentReference"/>
              </w:rPr>
              <w:commentReference w:id="36"/>
            </w:r>
            <w:r>
              <w:rPr>
                <w:b/>
                <w:sz w:val="22"/>
                <w:lang w:val="en-GB"/>
              </w:rPr>
              <w:t>encoding</w:t>
            </w:r>
          </w:p>
        </w:tc>
        <w:tc>
          <w:tcPr>
            <w:tcW w:w="1985" w:type="dxa"/>
          </w:tcPr>
          <w:p w14:paraId="00BE882F" w14:textId="6040FEBA" w:rsidR="007133EA" w:rsidRDefault="002A03FC" w:rsidP="00161234">
            <w:pPr>
              <w:spacing w:before="120" w:after="120"/>
              <w:ind w:left="-250" w:firstLine="250"/>
              <w:rPr>
                <w:sz w:val="22"/>
                <w:lang w:val="en-GB"/>
              </w:rPr>
            </w:pPr>
            <w:ins w:id="37" w:author="hideki.noguchi@gmail.com" w:date="2021-01-29T15:04:00Z">
              <w:r>
                <w:rPr>
                  <w:sz w:val="22"/>
                  <w:lang w:val="en-GB"/>
                </w:rPr>
                <w:t>R0144</w:t>
              </w:r>
              <w:del w:id="38" w:author="Jeon MinSu" w:date="2021-09-03T11:29:00Z">
                <w:r w:rsidDel="009D2DA1">
                  <w:rPr>
                    <w:sz w:val="22"/>
                    <w:lang w:val="en-GB"/>
                  </w:rPr>
                  <w:delText>(</w:delText>
                </w:r>
              </w:del>
            </w:ins>
            <w:del w:id="39" w:author="Jeon MinSu" w:date="2021-09-03T11:29:00Z">
              <w:r w:rsidR="007133EA" w:rsidDel="009D2DA1">
                <w:rPr>
                  <w:sz w:val="22"/>
                  <w:lang w:val="en-GB"/>
                </w:rPr>
                <w:delText>e-NAV-144</w:delText>
              </w:r>
            </w:del>
            <w:ins w:id="40" w:author="hideki.noguchi@gmail.com" w:date="2021-01-29T15:04:00Z">
              <w:del w:id="41" w:author="Jeon MinSu" w:date="2021-09-03T11:29:00Z">
                <w:r w:rsidDel="009D2DA1">
                  <w:rPr>
                    <w:sz w:val="22"/>
                    <w:lang w:val="en-GB"/>
                  </w:rPr>
                  <w:delText>)</w:delText>
                </w:r>
              </w:del>
            </w:ins>
          </w:p>
        </w:tc>
        <w:tc>
          <w:tcPr>
            <w:tcW w:w="5865" w:type="dxa"/>
          </w:tcPr>
          <w:p w14:paraId="287B30BE" w14:textId="2E63523A" w:rsidR="007133EA" w:rsidRPr="00033773" w:rsidRDefault="007133EA" w:rsidP="00BA0EEF">
            <w:pPr>
              <w:spacing w:before="120" w:after="120"/>
              <w:rPr>
                <w:sz w:val="22"/>
                <w:lang w:val="en-GB"/>
              </w:rPr>
            </w:pPr>
            <w:r>
              <w:rPr>
                <w:sz w:val="22"/>
                <w:lang w:val="en-GB"/>
              </w:rPr>
              <w:t>Harmonised I</w:t>
            </w:r>
            <w:r w:rsidRPr="00C17EF7">
              <w:rPr>
                <w:sz w:val="22"/>
                <w:lang w:val="en-GB"/>
              </w:rPr>
              <w:t>mplementation of Application Specific Message</w:t>
            </w:r>
            <w:r>
              <w:rPr>
                <w:sz w:val="22"/>
                <w:lang w:val="en-GB"/>
              </w:rPr>
              <w:t>s</w:t>
            </w:r>
            <w:r w:rsidRPr="00C17EF7">
              <w:rPr>
                <w:sz w:val="22"/>
                <w:lang w:val="en-GB"/>
              </w:rPr>
              <w:t xml:space="preserve"> (ASM)</w:t>
            </w:r>
          </w:p>
        </w:tc>
      </w:tr>
      <w:tr w:rsidR="007133EA" w:rsidRPr="004259CB" w14:paraId="7919D3E6" w14:textId="77777777" w:rsidTr="00161234">
        <w:trPr>
          <w:jc w:val="center"/>
        </w:trPr>
        <w:tc>
          <w:tcPr>
            <w:tcW w:w="2405" w:type="dxa"/>
            <w:vMerge/>
          </w:tcPr>
          <w:p w14:paraId="23973737" w14:textId="421D7ACB" w:rsidR="007133EA" w:rsidRPr="00085375" w:rsidRDefault="007133EA" w:rsidP="00BA0EEF">
            <w:pPr>
              <w:spacing w:before="120" w:after="120"/>
              <w:rPr>
                <w:b/>
                <w:sz w:val="22"/>
                <w:lang w:val="en-GB"/>
              </w:rPr>
            </w:pPr>
          </w:p>
        </w:tc>
        <w:tc>
          <w:tcPr>
            <w:tcW w:w="1985" w:type="dxa"/>
          </w:tcPr>
          <w:p w14:paraId="7B2DFC13" w14:textId="60ED716E" w:rsidR="007133EA" w:rsidRDefault="007133EA" w:rsidP="00C20472">
            <w:pPr>
              <w:spacing w:before="120" w:after="120"/>
              <w:rPr>
                <w:sz w:val="22"/>
                <w:lang w:val="en-GB"/>
              </w:rPr>
            </w:pPr>
            <w:r>
              <w:rPr>
                <w:sz w:val="22"/>
                <w:lang w:val="en-GB"/>
              </w:rPr>
              <w:t>R0147</w:t>
            </w:r>
            <w:del w:id="42" w:author="Jeon MinSu" w:date="2021-09-03T11:29:00Z">
              <w:r w:rsidDel="009D2DA1">
                <w:rPr>
                  <w:sz w:val="22"/>
                  <w:lang w:val="en-GB"/>
                </w:rPr>
                <w:delText>(e-NAV-147)</w:delText>
              </w:r>
            </w:del>
          </w:p>
        </w:tc>
        <w:tc>
          <w:tcPr>
            <w:tcW w:w="5865" w:type="dxa"/>
          </w:tcPr>
          <w:p w14:paraId="2E2C6B36" w14:textId="3433429D" w:rsidR="007133EA" w:rsidRPr="00033773" w:rsidRDefault="007133EA" w:rsidP="00BA0EEF">
            <w:pPr>
              <w:spacing w:before="120" w:after="120"/>
              <w:rPr>
                <w:sz w:val="22"/>
                <w:lang w:val="en-GB"/>
              </w:rPr>
            </w:pPr>
            <w:r w:rsidRPr="00C17EF7">
              <w:rPr>
                <w:sz w:val="22"/>
                <w:lang w:val="en-GB"/>
              </w:rPr>
              <w:t>Product Specification Development and Management</w:t>
            </w:r>
          </w:p>
        </w:tc>
      </w:tr>
      <w:tr w:rsidR="007133EA" w:rsidRPr="004259CB" w14:paraId="3B544BD6" w14:textId="77777777" w:rsidTr="00161234">
        <w:trPr>
          <w:jc w:val="center"/>
        </w:trPr>
        <w:tc>
          <w:tcPr>
            <w:tcW w:w="2405" w:type="dxa"/>
            <w:vMerge/>
          </w:tcPr>
          <w:p w14:paraId="53502410" w14:textId="03B62F7B" w:rsidR="007133EA" w:rsidRPr="00085375" w:rsidRDefault="007133EA" w:rsidP="00BA0EEF">
            <w:pPr>
              <w:spacing w:before="120" w:after="120"/>
              <w:rPr>
                <w:b/>
                <w:sz w:val="22"/>
                <w:lang w:val="en-GB"/>
              </w:rPr>
            </w:pPr>
          </w:p>
        </w:tc>
        <w:tc>
          <w:tcPr>
            <w:tcW w:w="1985" w:type="dxa"/>
          </w:tcPr>
          <w:p w14:paraId="44844CE8" w14:textId="2C7CEDF5" w:rsidR="007133EA" w:rsidRDefault="002A03FC" w:rsidP="00C20472">
            <w:pPr>
              <w:spacing w:before="120" w:after="120"/>
              <w:rPr>
                <w:sz w:val="22"/>
                <w:lang w:val="en-GB"/>
              </w:rPr>
            </w:pPr>
            <w:ins w:id="43" w:author="hideki.noguchi@gmail.com" w:date="2021-01-29T15:03:00Z">
              <w:r>
                <w:rPr>
                  <w:sz w:val="22"/>
                  <w:lang w:val="en-GB"/>
                </w:rPr>
                <w:t>R0145</w:t>
              </w:r>
              <w:del w:id="44" w:author="Jeon MinSu" w:date="2021-09-03T11:29:00Z">
                <w:r w:rsidDel="009D2DA1">
                  <w:rPr>
                    <w:sz w:val="22"/>
                    <w:lang w:val="en-GB"/>
                  </w:rPr>
                  <w:delText>(</w:delText>
                </w:r>
              </w:del>
            </w:ins>
            <w:del w:id="45" w:author="Jeon MinSu" w:date="2021-09-03T11:29:00Z">
              <w:r w:rsidR="007133EA" w:rsidDel="009D2DA1">
                <w:rPr>
                  <w:sz w:val="22"/>
                  <w:lang w:val="en-GB"/>
                </w:rPr>
                <w:delText>V-145</w:delText>
              </w:r>
            </w:del>
            <w:ins w:id="46" w:author="hideki.noguchi@gmail.com" w:date="2021-01-29T15:03:00Z">
              <w:del w:id="47" w:author="Jeon MinSu" w:date="2021-09-03T11:29:00Z">
                <w:r w:rsidDel="009D2DA1">
                  <w:rPr>
                    <w:sz w:val="22"/>
                    <w:lang w:val="en-GB"/>
                  </w:rPr>
                  <w:delText>)</w:delText>
                </w:r>
              </w:del>
            </w:ins>
          </w:p>
        </w:tc>
        <w:tc>
          <w:tcPr>
            <w:tcW w:w="5865" w:type="dxa"/>
          </w:tcPr>
          <w:p w14:paraId="22874AFB" w14:textId="2BA12312" w:rsidR="007133EA" w:rsidRPr="00033773" w:rsidRDefault="007133EA" w:rsidP="00BA0EEF">
            <w:pPr>
              <w:spacing w:before="120" w:after="120"/>
              <w:rPr>
                <w:sz w:val="22"/>
                <w:lang w:val="en-GB"/>
              </w:rPr>
            </w:pPr>
            <w:r w:rsidRPr="00C17EF7">
              <w:rPr>
                <w:sz w:val="22"/>
                <w:lang w:val="en-GB"/>
              </w:rPr>
              <w:t>The Inter-VTS Exchange Format (IVEF) Service</w:t>
            </w:r>
          </w:p>
        </w:tc>
      </w:tr>
      <w:tr w:rsidR="007133EA" w:rsidRPr="004259CB" w14:paraId="305BA3D1" w14:textId="77777777" w:rsidTr="00161234">
        <w:trPr>
          <w:jc w:val="center"/>
          <w:ins w:id="48" w:author="kotsu_kokusai_1@yahoo.co.jp" w:date="2020-10-20T16:10:00Z"/>
        </w:trPr>
        <w:tc>
          <w:tcPr>
            <w:tcW w:w="2405" w:type="dxa"/>
            <w:vMerge/>
          </w:tcPr>
          <w:p w14:paraId="3756BEAE" w14:textId="77777777" w:rsidR="007133EA" w:rsidRPr="00085375" w:rsidRDefault="007133EA" w:rsidP="00BA0EEF">
            <w:pPr>
              <w:spacing w:before="120" w:after="120"/>
              <w:rPr>
                <w:ins w:id="49" w:author="kotsu_kokusai_1@yahoo.co.jp" w:date="2020-10-20T16:10:00Z"/>
                <w:b/>
                <w:sz w:val="22"/>
                <w:lang w:val="en-GB"/>
              </w:rPr>
            </w:pPr>
          </w:p>
        </w:tc>
        <w:tc>
          <w:tcPr>
            <w:tcW w:w="1985" w:type="dxa"/>
          </w:tcPr>
          <w:p w14:paraId="15DDF12E" w14:textId="25608D71" w:rsidR="007133EA" w:rsidRDefault="007133EA" w:rsidP="00C20472">
            <w:pPr>
              <w:spacing w:before="120" w:after="120"/>
              <w:rPr>
                <w:ins w:id="50" w:author="kotsu_kokusai_1@yahoo.co.jp" w:date="2020-10-20T16:10:00Z"/>
                <w:sz w:val="22"/>
                <w:lang w:val="en-GB" w:eastAsia="ja-JP"/>
              </w:rPr>
            </w:pPr>
            <w:ins w:id="51" w:author="kotsu_kokusai_1@yahoo.co.jp" w:date="2020-10-20T16:10:00Z">
              <w:r>
                <w:rPr>
                  <w:rFonts w:hint="eastAsia"/>
                  <w:sz w:val="22"/>
                  <w:lang w:val="en-GB" w:eastAsia="ja-JP"/>
                </w:rPr>
                <w:t>R</w:t>
              </w:r>
              <w:r>
                <w:rPr>
                  <w:sz w:val="22"/>
                  <w:lang w:val="en-GB" w:eastAsia="ja-JP"/>
                </w:rPr>
                <w:t>1019</w:t>
              </w:r>
            </w:ins>
          </w:p>
        </w:tc>
        <w:tc>
          <w:tcPr>
            <w:tcW w:w="5865" w:type="dxa"/>
          </w:tcPr>
          <w:p w14:paraId="7E7A2EA0" w14:textId="79BABD09" w:rsidR="007133EA" w:rsidRPr="00C17EF7" w:rsidRDefault="007133EA" w:rsidP="00BA0EEF">
            <w:pPr>
              <w:spacing w:before="120" w:after="120"/>
              <w:rPr>
                <w:ins w:id="52" w:author="kotsu_kokusai_1@yahoo.co.jp" w:date="2020-10-20T16:10:00Z"/>
                <w:sz w:val="22"/>
                <w:lang w:val="en-GB" w:eastAsia="ja-JP"/>
              </w:rPr>
            </w:pPr>
            <w:ins w:id="53" w:author="kotsu_kokusai_1@yahoo.co.jp" w:date="2020-10-20T16:11:00Z">
              <w:r>
                <w:rPr>
                  <w:rFonts w:hint="eastAsia"/>
                  <w:sz w:val="22"/>
                  <w:lang w:val="en-GB" w:eastAsia="ja-JP"/>
                </w:rPr>
                <w:t>P</w:t>
              </w:r>
              <w:r>
                <w:rPr>
                  <w:sz w:val="22"/>
                  <w:lang w:val="en-GB" w:eastAsia="ja-JP"/>
                </w:rPr>
                <w:t>rovision of Maritime Services in the context of e-Navigation in the domain of IALA</w:t>
              </w:r>
            </w:ins>
          </w:p>
        </w:tc>
      </w:tr>
      <w:tr w:rsidR="000C21D7" w:rsidRPr="004259CB" w14:paraId="2A893A40" w14:textId="77777777" w:rsidTr="00161234">
        <w:trPr>
          <w:jc w:val="center"/>
          <w:ins w:id="54" w:author="Jillian Carson-Jackson" w:date="2021-03-15T20:36:00Z"/>
        </w:trPr>
        <w:tc>
          <w:tcPr>
            <w:tcW w:w="2405" w:type="dxa"/>
          </w:tcPr>
          <w:p w14:paraId="75911EF7" w14:textId="1C5BCBBA" w:rsidR="000C21D7" w:rsidRPr="00085375" w:rsidRDefault="000C21D7" w:rsidP="00BA0EEF">
            <w:pPr>
              <w:spacing w:before="120" w:after="120"/>
              <w:rPr>
                <w:ins w:id="55" w:author="Jillian Carson-Jackson" w:date="2021-03-15T20:36:00Z"/>
                <w:b/>
                <w:sz w:val="22"/>
                <w:lang w:val="en-GB"/>
              </w:rPr>
            </w:pPr>
            <w:ins w:id="56" w:author="Jillian Carson-Jackson" w:date="2021-03-15T20:37:00Z">
              <w:r>
                <w:rPr>
                  <w:b/>
                  <w:sz w:val="22"/>
                  <w:lang w:val="en-GB"/>
                </w:rPr>
                <w:t xml:space="preserve">Data Exchange </w:t>
              </w:r>
              <w:commentRangeStart w:id="57"/>
              <w:r>
                <w:rPr>
                  <w:b/>
                  <w:sz w:val="22"/>
                  <w:lang w:val="en-GB"/>
                </w:rPr>
                <w:t>Systems</w:t>
              </w:r>
              <w:commentRangeEnd w:id="57"/>
              <w:r>
                <w:rPr>
                  <w:rStyle w:val="CommentReference"/>
                </w:rPr>
                <w:commentReference w:id="57"/>
              </w:r>
            </w:ins>
          </w:p>
        </w:tc>
        <w:tc>
          <w:tcPr>
            <w:tcW w:w="1985" w:type="dxa"/>
          </w:tcPr>
          <w:p w14:paraId="5B5DE476" w14:textId="77777777" w:rsidR="000C21D7" w:rsidRDefault="000C21D7" w:rsidP="00C20472">
            <w:pPr>
              <w:spacing w:before="120" w:after="120"/>
              <w:rPr>
                <w:ins w:id="58" w:author="Jillian Carson-Jackson" w:date="2021-03-15T20:36:00Z"/>
                <w:sz w:val="22"/>
                <w:lang w:val="en-GB" w:eastAsia="ja-JP"/>
              </w:rPr>
            </w:pPr>
          </w:p>
        </w:tc>
        <w:tc>
          <w:tcPr>
            <w:tcW w:w="5865" w:type="dxa"/>
          </w:tcPr>
          <w:p w14:paraId="3C127116" w14:textId="77777777" w:rsidR="000C21D7" w:rsidRDefault="000C21D7" w:rsidP="00BA0EEF">
            <w:pPr>
              <w:spacing w:before="120" w:after="120"/>
              <w:rPr>
                <w:ins w:id="59" w:author="Jillian Carson-Jackson" w:date="2021-03-15T20:36:00Z"/>
                <w:sz w:val="22"/>
                <w:lang w:val="en-GB" w:eastAsia="ja-JP"/>
              </w:rPr>
            </w:pPr>
          </w:p>
        </w:tc>
      </w:tr>
      <w:tr w:rsidR="000C21D7" w:rsidRPr="004259CB" w14:paraId="2213C424" w14:textId="77777777" w:rsidTr="00161234">
        <w:trPr>
          <w:jc w:val="center"/>
          <w:ins w:id="60" w:author="Jillian Carson-Jackson" w:date="2021-03-15T20:37:00Z"/>
        </w:trPr>
        <w:tc>
          <w:tcPr>
            <w:tcW w:w="2405" w:type="dxa"/>
          </w:tcPr>
          <w:p w14:paraId="3A94DFC1" w14:textId="79C36292" w:rsidR="000C21D7" w:rsidRPr="00085375" w:rsidRDefault="000C21D7" w:rsidP="00BA0EEF">
            <w:pPr>
              <w:spacing w:before="120" w:after="120"/>
              <w:rPr>
                <w:ins w:id="61" w:author="Jillian Carson-Jackson" w:date="2021-03-15T20:37:00Z"/>
                <w:b/>
                <w:sz w:val="22"/>
                <w:lang w:val="en-GB"/>
              </w:rPr>
            </w:pPr>
            <w:ins w:id="62" w:author="Jillian Carson-Jackson" w:date="2021-03-15T20:37:00Z">
              <w:r>
                <w:rPr>
                  <w:b/>
                  <w:sz w:val="22"/>
                  <w:lang w:val="en-GB"/>
                </w:rPr>
                <w:t>Terminology, symbology and portrayal</w:t>
              </w:r>
            </w:ins>
          </w:p>
        </w:tc>
        <w:tc>
          <w:tcPr>
            <w:tcW w:w="1985" w:type="dxa"/>
          </w:tcPr>
          <w:p w14:paraId="7C58D011" w14:textId="77777777" w:rsidR="000C21D7" w:rsidRDefault="000C21D7" w:rsidP="00C20472">
            <w:pPr>
              <w:spacing w:before="120" w:after="120"/>
              <w:rPr>
                <w:ins w:id="63" w:author="Jillian Carson-Jackson" w:date="2021-03-15T20:37:00Z"/>
                <w:sz w:val="22"/>
                <w:lang w:val="en-GB" w:eastAsia="ja-JP"/>
              </w:rPr>
            </w:pPr>
          </w:p>
        </w:tc>
        <w:tc>
          <w:tcPr>
            <w:tcW w:w="5865" w:type="dxa"/>
          </w:tcPr>
          <w:p w14:paraId="76331E06" w14:textId="77777777" w:rsidR="000C21D7" w:rsidRDefault="000C21D7" w:rsidP="00BA0EEF">
            <w:pPr>
              <w:spacing w:before="120" w:after="120"/>
              <w:rPr>
                <w:ins w:id="64" w:author="Jillian Carson-Jackson" w:date="2021-03-15T20:37:00Z"/>
                <w:sz w:val="22"/>
                <w:lang w:val="en-GB" w:eastAsia="ja-JP"/>
              </w:rPr>
            </w:pPr>
          </w:p>
        </w:tc>
      </w:tr>
    </w:tbl>
    <w:p w14:paraId="05EE7EB0" w14:textId="12104D11" w:rsidR="004259CB" w:rsidRPr="004259CB" w:rsidRDefault="004259CB" w:rsidP="004259CB">
      <w:pPr>
        <w:rPr>
          <w:lang w:val="en-GB"/>
        </w:rPr>
      </w:pPr>
      <w:bookmarkStart w:id="65" w:name="_Toc432687601"/>
      <w:bookmarkEnd w:id="65"/>
    </w:p>
    <w:p w14:paraId="040E162C" w14:textId="65760C10" w:rsidR="004259CB" w:rsidRPr="004259CB" w:rsidRDefault="00C20472" w:rsidP="004259CB">
      <w:pPr>
        <w:pStyle w:val="BodyText"/>
      </w:pPr>
      <w:r>
        <w:t>There are no</w:t>
      </w:r>
      <w:r w:rsidR="004259CB" w:rsidRPr="004259CB">
        <w:t xml:space="preserve"> </w:t>
      </w:r>
      <w:r>
        <w:rPr>
          <w:b/>
        </w:rPr>
        <w:t>i</w:t>
      </w:r>
      <w:r w:rsidR="004259CB" w:rsidRPr="004259CB">
        <w:rPr>
          <w:b/>
        </w:rPr>
        <w:t>nformative</w:t>
      </w:r>
      <w:r w:rsidR="004259CB" w:rsidRPr="004259CB">
        <w:t xml:space="preserve"> provisions </w:t>
      </w:r>
      <w:r>
        <w:t>that</w:t>
      </w:r>
      <w:r w:rsidRPr="004259CB">
        <w:t xml:space="preserve"> </w:t>
      </w:r>
      <w:r w:rsidR="004259CB" w:rsidRPr="006F488D">
        <w:rPr>
          <w:b/>
        </w:rPr>
        <w:t>should</w:t>
      </w:r>
      <w:r w:rsidR="004259CB" w:rsidRPr="004259CB">
        <w:t xml:space="preserve"> be observed if compliance with this Standard is claimed.</w:t>
      </w:r>
    </w:p>
    <w:p w14:paraId="35E154AB" w14:textId="46A55693" w:rsidR="004259CB" w:rsidRPr="004259CB" w:rsidRDefault="004259CB" w:rsidP="004259CB">
      <w:pPr>
        <w:pStyle w:val="Heading1"/>
        <w:tabs>
          <w:tab w:val="clear" w:pos="0"/>
        </w:tabs>
        <w:spacing w:before="0"/>
        <w:ind w:left="0" w:firstLine="0"/>
        <w:rPr>
          <w:caps w:val="0"/>
        </w:rPr>
      </w:pPr>
      <w:bookmarkStart w:id="66" w:name="_Toc464136443"/>
      <w:bookmarkStart w:id="67" w:name="_Toc464139609"/>
      <w:r w:rsidRPr="004259CB">
        <w:rPr>
          <w:caps w:val="0"/>
        </w:rPr>
        <w:t>SUPPLEMENTARY ELEMENTS</w:t>
      </w:r>
      <w:bookmarkEnd w:id="66"/>
      <w:bookmarkEnd w:id="67"/>
    </w:p>
    <w:p w14:paraId="2079EAC8" w14:textId="77777777" w:rsidR="004259CB" w:rsidRPr="004259CB" w:rsidRDefault="004259CB" w:rsidP="004259CB">
      <w:pPr>
        <w:pStyle w:val="Sparationtitre1"/>
        <w:rPr>
          <w:lang w:val="en-GB"/>
        </w:rPr>
      </w:pPr>
    </w:p>
    <w:p w14:paraId="683BAD03" w14:textId="0A56548B" w:rsidR="004259CB" w:rsidRPr="004259CB" w:rsidRDefault="004259CB" w:rsidP="004259CB">
      <w:pPr>
        <w:pStyle w:val="BodyText"/>
      </w:pPr>
      <w:r w:rsidRPr="004259CB">
        <w:t>There are no supplementary elements to this Standard.</w:t>
      </w:r>
    </w:p>
    <w:p w14:paraId="54692D7F" w14:textId="5FA1F368" w:rsidR="004259CB" w:rsidRPr="004259CB" w:rsidRDefault="00727C6B" w:rsidP="004259CB">
      <w:pPr>
        <w:pStyle w:val="Heading1"/>
        <w:tabs>
          <w:tab w:val="clear" w:pos="0"/>
        </w:tabs>
        <w:spacing w:before="0"/>
        <w:ind w:left="0" w:firstLine="0"/>
        <w:rPr>
          <w:caps w:val="0"/>
        </w:rPr>
      </w:pPr>
      <w:bookmarkStart w:id="68" w:name="_Toc464033448"/>
      <w:bookmarkStart w:id="69" w:name="_Toc464136444"/>
      <w:bookmarkStart w:id="70" w:name="_Toc464139610"/>
      <w:r>
        <w:rPr>
          <w:caps w:val="0"/>
        </w:rPr>
        <w:t>APPROVAL</w:t>
      </w:r>
      <w:r w:rsidR="004259CB" w:rsidRPr="004259CB">
        <w:rPr>
          <w:caps w:val="0"/>
        </w:rPr>
        <w:t xml:space="preserve"> AND AMENDMENT OF STANDARDS</w:t>
      </w:r>
      <w:bookmarkEnd w:id="68"/>
      <w:bookmarkEnd w:id="69"/>
      <w:bookmarkEnd w:id="70"/>
    </w:p>
    <w:p w14:paraId="62034E75" w14:textId="77777777" w:rsidR="004259CB" w:rsidRPr="004259CB" w:rsidRDefault="004259CB" w:rsidP="004259CB">
      <w:pPr>
        <w:pStyle w:val="Sparationtitre1"/>
        <w:rPr>
          <w:lang w:val="en-GB"/>
        </w:rPr>
      </w:pPr>
    </w:p>
    <w:p w14:paraId="33E5B8DE" w14:textId="7A8C218A" w:rsidR="004259CB" w:rsidRPr="004259CB" w:rsidRDefault="004259CB" w:rsidP="004259CB">
      <w:pPr>
        <w:pStyle w:val="BodyText"/>
      </w:pPr>
      <w:r w:rsidRPr="004259CB">
        <w:t xml:space="preserve">IALA Standards may be </w:t>
      </w:r>
      <w:r w:rsidR="00727C6B">
        <w:t>approved</w:t>
      </w:r>
      <w:r w:rsidRPr="004259CB">
        <w:t xml:space="preserve"> or amended </w:t>
      </w:r>
      <w:r w:rsidR="00727C6B">
        <w:t>at a General Assembly</w:t>
      </w:r>
      <w:r w:rsidRPr="004259CB">
        <w:t>.</w:t>
      </w:r>
    </w:p>
    <w:p w14:paraId="73E02733" w14:textId="2DD47BCC" w:rsidR="004259CB" w:rsidRPr="004259CB" w:rsidRDefault="004259CB" w:rsidP="004259CB">
      <w:pPr>
        <w:pStyle w:val="Heading1"/>
        <w:tabs>
          <w:tab w:val="clear" w:pos="0"/>
        </w:tabs>
        <w:spacing w:before="0"/>
        <w:ind w:left="0" w:firstLine="0"/>
        <w:rPr>
          <w:caps w:val="0"/>
        </w:rPr>
      </w:pPr>
      <w:bookmarkStart w:id="71" w:name="_Toc464033449"/>
      <w:bookmarkStart w:id="72" w:name="_Toc455589152"/>
      <w:bookmarkStart w:id="73" w:name="_Toc455589153"/>
      <w:bookmarkStart w:id="74" w:name="_Toc455589154"/>
      <w:bookmarkStart w:id="75" w:name="_Toc455589155"/>
      <w:bookmarkStart w:id="76" w:name="_Toc455589156"/>
      <w:bookmarkStart w:id="77" w:name="_Toc455589157"/>
      <w:bookmarkStart w:id="78" w:name="_Toc455589158"/>
      <w:bookmarkStart w:id="79" w:name="_Toc455589159"/>
      <w:bookmarkStart w:id="80" w:name="_Toc455589160"/>
      <w:bookmarkStart w:id="81" w:name="_Toc455589161"/>
      <w:bookmarkStart w:id="82" w:name="_Toc455589162"/>
      <w:bookmarkStart w:id="83" w:name="_Toc455589163"/>
      <w:bookmarkStart w:id="84" w:name="_Toc455589164"/>
      <w:bookmarkStart w:id="85" w:name="_Toc455589165"/>
      <w:bookmarkStart w:id="86" w:name="_Toc455589166"/>
      <w:bookmarkStart w:id="87" w:name="_Toc455589167"/>
      <w:bookmarkStart w:id="88" w:name="_Toc455589168"/>
      <w:bookmarkStart w:id="89" w:name="_Toc455589169"/>
      <w:bookmarkStart w:id="90" w:name="_Toc455589170"/>
      <w:bookmarkStart w:id="91" w:name="_Toc455589171"/>
      <w:bookmarkStart w:id="92" w:name="_Toc464033450"/>
      <w:bookmarkStart w:id="93" w:name="_Toc464033451"/>
      <w:bookmarkStart w:id="94" w:name="_Toc432687611"/>
      <w:bookmarkStart w:id="95" w:name="_Toc464033452"/>
      <w:bookmarkStart w:id="96" w:name="_Toc464136445"/>
      <w:bookmarkStart w:id="97" w:name="_Toc464139611"/>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r w:rsidRPr="004259CB">
        <w:rPr>
          <w:caps w:val="0"/>
        </w:rPr>
        <w:t>DOCUMENT HISTORY</w:t>
      </w:r>
      <w:bookmarkEnd w:id="94"/>
      <w:bookmarkEnd w:id="95"/>
      <w:bookmarkEnd w:id="96"/>
      <w:bookmarkEnd w:id="97"/>
    </w:p>
    <w:p w14:paraId="794CC6BC" w14:textId="77777777" w:rsidR="004259CB" w:rsidRPr="004259CB" w:rsidRDefault="004259CB" w:rsidP="004259CB">
      <w:pPr>
        <w:pStyle w:val="Sparationtitre1"/>
        <w:rPr>
          <w:lang w:val="en-GB"/>
        </w:rPr>
      </w:pPr>
    </w:p>
    <w:p w14:paraId="11711A34" w14:textId="77777777" w:rsidR="004259CB" w:rsidRPr="004259CB" w:rsidRDefault="004259CB" w:rsidP="004259CB">
      <w:pPr>
        <w:rPr>
          <w:lang w:val="en-GB"/>
        </w:rPr>
      </w:pPr>
    </w:p>
    <w:tbl>
      <w:tblPr>
        <w:tblStyle w:val="TableGrid"/>
        <w:tblW w:w="10319" w:type="dxa"/>
        <w:tblInd w:w="-5" w:type="dxa"/>
        <w:tblLook w:val="04A0" w:firstRow="1" w:lastRow="0" w:firstColumn="1" w:lastColumn="0" w:noHBand="0" w:noVBand="1"/>
      </w:tblPr>
      <w:tblGrid>
        <w:gridCol w:w="1956"/>
        <w:gridCol w:w="2268"/>
        <w:gridCol w:w="6095"/>
      </w:tblGrid>
      <w:tr w:rsidR="004259CB" w:rsidRPr="004259CB" w14:paraId="581D63EC" w14:textId="77777777" w:rsidTr="008054F2">
        <w:tc>
          <w:tcPr>
            <w:tcW w:w="1956" w:type="dxa"/>
            <w:vAlign w:val="center"/>
          </w:tcPr>
          <w:p w14:paraId="3B06F2C4" w14:textId="77777777" w:rsidR="004259CB" w:rsidRPr="00BA0733" w:rsidRDefault="004259CB" w:rsidP="00BA0733">
            <w:pPr>
              <w:spacing w:before="120" w:after="120"/>
              <w:rPr>
                <w:b/>
                <w:sz w:val="22"/>
                <w:lang w:val="en-GB"/>
              </w:rPr>
            </w:pPr>
            <w:r w:rsidRPr="00BA0733">
              <w:rPr>
                <w:b/>
                <w:sz w:val="22"/>
                <w:lang w:val="en-GB"/>
              </w:rPr>
              <w:t>Date</w:t>
            </w:r>
          </w:p>
        </w:tc>
        <w:tc>
          <w:tcPr>
            <w:tcW w:w="2268" w:type="dxa"/>
            <w:vAlign w:val="center"/>
          </w:tcPr>
          <w:p w14:paraId="149C13AF" w14:textId="74BE71D3" w:rsidR="004259CB" w:rsidRPr="00BA0733" w:rsidRDefault="004259CB" w:rsidP="00BA0733">
            <w:pPr>
              <w:spacing w:before="120" w:after="120"/>
              <w:rPr>
                <w:b/>
                <w:sz w:val="22"/>
                <w:lang w:val="en-GB"/>
              </w:rPr>
            </w:pPr>
            <w:r w:rsidRPr="00BA0733">
              <w:rPr>
                <w:b/>
                <w:sz w:val="22"/>
                <w:lang w:val="en-GB"/>
              </w:rPr>
              <w:t>Details</w:t>
            </w:r>
          </w:p>
        </w:tc>
        <w:tc>
          <w:tcPr>
            <w:tcW w:w="6095" w:type="dxa"/>
            <w:vAlign w:val="center"/>
          </w:tcPr>
          <w:p w14:paraId="42ABE92E" w14:textId="77777777" w:rsidR="004259CB" w:rsidRPr="00BA0733" w:rsidRDefault="004259CB" w:rsidP="00BA0733">
            <w:pPr>
              <w:spacing w:before="120" w:after="120"/>
              <w:rPr>
                <w:b/>
                <w:sz w:val="22"/>
                <w:lang w:val="en-GB"/>
              </w:rPr>
            </w:pPr>
            <w:r w:rsidRPr="00BA0733">
              <w:rPr>
                <w:b/>
                <w:sz w:val="22"/>
                <w:lang w:val="en-GB"/>
              </w:rPr>
              <w:t>Approval</w:t>
            </w:r>
          </w:p>
        </w:tc>
      </w:tr>
      <w:tr w:rsidR="004259CB" w:rsidRPr="004259CB" w14:paraId="74AA4465" w14:textId="77777777" w:rsidTr="008054F2">
        <w:tc>
          <w:tcPr>
            <w:tcW w:w="1956" w:type="dxa"/>
            <w:vAlign w:val="center"/>
          </w:tcPr>
          <w:p w14:paraId="7A8F493F" w14:textId="549F0CE4" w:rsidR="004259CB" w:rsidRPr="00BA0733" w:rsidRDefault="003821E0" w:rsidP="00BA0733">
            <w:pPr>
              <w:spacing w:before="120" w:after="120"/>
              <w:rPr>
                <w:sz w:val="22"/>
                <w:lang w:val="en-GB"/>
              </w:rPr>
            </w:pPr>
            <w:r>
              <w:rPr>
                <w:sz w:val="22"/>
                <w:lang w:val="en-GB"/>
              </w:rPr>
              <w:t>2018-05-29</w:t>
            </w:r>
          </w:p>
        </w:tc>
        <w:tc>
          <w:tcPr>
            <w:tcW w:w="2268" w:type="dxa"/>
            <w:vAlign w:val="center"/>
          </w:tcPr>
          <w:p w14:paraId="65F9E108" w14:textId="77777777" w:rsidR="004259CB" w:rsidRPr="00BA0733" w:rsidRDefault="004259CB" w:rsidP="00BA0733">
            <w:pPr>
              <w:spacing w:before="120" w:after="120"/>
              <w:rPr>
                <w:sz w:val="22"/>
                <w:lang w:val="en-GB"/>
              </w:rPr>
            </w:pPr>
            <w:r w:rsidRPr="00BA0733">
              <w:rPr>
                <w:sz w:val="22"/>
                <w:lang w:val="en-GB"/>
              </w:rPr>
              <w:t>First issue</w:t>
            </w:r>
          </w:p>
        </w:tc>
        <w:tc>
          <w:tcPr>
            <w:tcW w:w="6095" w:type="dxa"/>
            <w:vAlign w:val="center"/>
          </w:tcPr>
          <w:p w14:paraId="3E3AE685" w14:textId="43EBD1CC" w:rsidR="004259CB" w:rsidRPr="00BA0733" w:rsidRDefault="004259CB" w:rsidP="00BA0733">
            <w:pPr>
              <w:spacing w:before="120" w:after="120"/>
              <w:rPr>
                <w:sz w:val="22"/>
                <w:lang w:val="en-GB"/>
              </w:rPr>
            </w:pPr>
            <w:r w:rsidRPr="00BA0733">
              <w:rPr>
                <w:sz w:val="22"/>
                <w:lang w:val="en-GB"/>
              </w:rPr>
              <w:t xml:space="preserve">General Assembly Resolution, Incheon, </w:t>
            </w:r>
            <w:r w:rsidR="009E7022">
              <w:rPr>
                <w:sz w:val="22"/>
                <w:lang w:val="en-GB"/>
              </w:rPr>
              <w:t xml:space="preserve">Republic of </w:t>
            </w:r>
            <w:r w:rsidRPr="00BA0733">
              <w:rPr>
                <w:sz w:val="22"/>
                <w:lang w:val="en-GB"/>
              </w:rPr>
              <w:t>Korea, May 2018.</w:t>
            </w:r>
          </w:p>
        </w:tc>
      </w:tr>
      <w:tr w:rsidR="007133EA" w:rsidRPr="004259CB" w14:paraId="6C82F356" w14:textId="77777777" w:rsidTr="008054F2">
        <w:trPr>
          <w:ins w:id="98" w:author="kotsu_kokusai_1@yahoo.co.jp" w:date="2020-10-20T16:12:00Z"/>
        </w:trPr>
        <w:tc>
          <w:tcPr>
            <w:tcW w:w="1956" w:type="dxa"/>
            <w:vAlign w:val="center"/>
          </w:tcPr>
          <w:p w14:paraId="6320D323" w14:textId="77777777" w:rsidR="007133EA" w:rsidRDefault="007133EA" w:rsidP="00BA0733">
            <w:pPr>
              <w:spacing w:before="120" w:after="120"/>
              <w:rPr>
                <w:ins w:id="99" w:author="kotsu_kokusai_1@yahoo.co.jp" w:date="2020-10-20T16:12:00Z"/>
                <w:sz w:val="22"/>
                <w:lang w:val="en-GB"/>
              </w:rPr>
            </w:pPr>
          </w:p>
        </w:tc>
        <w:tc>
          <w:tcPr>
            <w:tcW w:w="2268" w:type="dxa"/>
            <w:vAlign w:val="center"/>
          </w:tcPr>
          <w:p w14:paraId="7D50D43B" w14:textId="5E93979A" w:rsidR="007133EA" w:rsidRPr="00BA0733" w:rsidRDefault="007133EA" w:rsidP="00BA0733">
            <w:pPr>
              <w:spacing w:before="120" w:after="120"/>
              <w:rPr>
                <w:ins w:id="100" w:author="kotsu_kokusai_1@yahoo.co.jp" w:date="2020-10-20T16:12:00Z"/>
                <w:sz w:val="22"/>
                <w:lang w:val="en-GB" w:eastAsia="ja-JP"/>
              </w:rPr>
            </w:pPr>
            <w:ins w:id="101" w:author="kotsu_kokusai_1@yahoo.co.jp" w:date="2020-10-20T16:12:00Z">
              <w:r>
                <w:rPr>
                  <w:rFonts w:hint="eastAsia"/>
                  <w:sz w:val="22"/>
                  <w:lang w:val="en-GB" w:eastAsia="ja-JP"/>
                </w:rPr>
                <w:t>S</w:t>
              </w:r>
              <w:r>
                <w:rPr>
                  <w:sz w:val="22"/>
                  <w:lang w:val="en-GB" w:eastAsia="ja-JP"/>
                </w:rPr>
                <w:t>econd issue</w:t>
              </w:r>
            </w:ins>
          </w:p>
        </w:tc>
        <w:tc>
          <w:tcPr>
            <w:tcW w:w="6095" w:type="dxa"/>
            <w:vAlign w:val="center"/>
          </w:tcPr>
          <w:p w14:paraId="20EAD891" w14:textId="45DDB3C3" w:rsidR="007133EA" w:rsidRPr="00BA0733" w:rsidRDefault="007133EA" w:rsidP="00BA0733">
            <w:pPr>
              <w:spacing w:before="120" w:after="120"/>
              <w:rPr>
                <w:ins w:id="102" w:author="kotsu_kokusai_1@yahoo.co.jp" w:date="2020-10-20T16:12:00Z"/>
                <w:sz w:val="22"/>
                <w:lang w:val="en-GB" w:eastAsia="ja-JP"/>
              </w:rPr>
            </w:pPr>
            <w:ins w:id="103" w:author="kotsu_kokusai_1@yahoo.co.jp" w:date="2020-10-20T16:13:00Z">
              <w:r>
                <w:rPr>
                  <w:rFonts w:hint="eastAsia"/>
                  <w:sz w:val="22"/>
                  <w:lang w:val="en-GB" w:eastAsia="ja-JP"/>
                </w:rPr>
                <w:t>G</w:t>
              </w:r>
              <w:r>
                <w:rPr>
                  <w:sz w:val="22"/>
                  <w:lang w:val="en-GB" w:eastAsia="ja-JP"/>
                </w:rPr>
                <w:t xml:space="preserve">eneral Assembly Resolution, </w:t>
              </w:r>
            </w:ins>
            <w:ins w:id="104" w:author="kotsu_kokusai_1@yahoo.co.jp" w:date="2020-10-20T16:14:00Z">
              <w:r w:rsidRPr="007133EA">
                <w:rPr>
                  <w:sz w:val="22"/>
                  <w:highlight w:val="yellow"/>
                  <w:lang w:val="en-GB" w:eastAsia="ja-JP"/>
                  <w:rPrChange w:id="105" w:author="kotsu_kokusai_1@yahoo.co.jp" w:date="2020-10-20T16:16:00Z">
                    <w:rPr>
                      <w:sz w:val="22"/>
                      <w:lang w:val="en-GB" w:eastAsia="ja-JP"/>
                    </w:rPr>
                  </w:rPrChange>
                </w:rPr>
                <w:t>Rio de Janeiro</w:t>
              </w:r>
            </w:ins>
            <w:ins w:id="106" w:author="kotsu_kokusai_1@yahoo.co.jp" w:date="2020-10-20T16:15:00Z">
              <w:r>
                <w:rPr>
                  <w:sz w:val="22"/>
                  <w:lang w:val="en-GB" w:eastAsia="ja-JP"/>
                </w:rPr>
                <w:t xml:space="preserve">, Federative Republic of Brazil, </w:t>
              </w:r>
              <w:r w:rsidRPr="007133EA">
                <w:rPr>
                  <w:sz w:val="22"/>
                  <w:highlight w:val="yellow"/>
                  <w:lang w:val="en-GB" w:eastAsia="ja-JP"/>
                  <w:rPrChange w:id="107" w:author="kotsu_kokusai_1@yahoo.co.jp" w:date="2020-10-20T16:16:00Z">
                    <w:rPr>
                      <w:sz w:val="22"/>
                      <w:lang w:val="en-GB" w:eastAsia="ja-JP"/>
                    </w:rPr>
                  </w:rPrChange>
                </w:rPr>
                <w:t>June</w:t>
              </w:r>
              <w:r>
                <w:rPr>
                  <w:sz w:val="22"/>
                  <w:lang w:val="en-GB" w:eastAsia="ja-JP"/>
                </w:rPr>
                <w:t xml:space="preserve"> 202</w:t>
              </w:r>
              <w:del w:id="108" w:author="Jeon MinSu" w:date="2021-09-03T11:30:00Z">
                <w:r w:rsidDel="00577723">
                  <w:rPr>
                    <w:sz w:val="22"/>
                    <w:lang w:val="en-GB" w:eastAsia="ja-JP"/>
                  </w:rPr>
                  <w:delText>2</w:delText>
                </w:r>
              </w:del>
            </w:ins>
            <w:ins w:id="109" w:author="Jeon MinSu" w:date="2021-09-03T11:30:00Z">
              <w:r w:rsidR="00577723">
                <w:rPr>
                  <w:sz w:val="22"/>
                  <w:lang w:val="en-GB" w:eastAsia="ja-JP"/>
                </w:rPr>
                <w:t>3</w:t>
              </w:r>
            </w:ins>
          </w:p>
        </w:tc>
      </w:tr>
    </w:tbl>
    <w:p w14:paraId="5D2874E0" w14:textId="77777777" w:rsidR="00AB326D" w:rsidRPr="004259CB" w:rsidRDefault="00AB326D" w:rsidP="004259CB">
      <w:pPr>
        <w:pStyle w:val="BodyText"/>
      </w:pPr>
    </w:p>
    <w:sectPr w:rsidR="00AB326D" w:rsidRPr="004259CB" w:rsidSect="00480184">
      <w:headerReference w:type="even" r:id="rId24"/>
      <w:headerReference w:type="default" r:id="rId25"/>
      <w:headerReference w:type="first" r:id="rId26"/>
      <w:pgSz w:w="11906" w:h="16838" w:code="9"/>
      <w:pgMar w:top="567" w:right="794" w:bottom="567" w:left="907" w:header="567"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6" w:author="Jillian Carson-Jackson" w:date="2021-03-15T20:39:00Z" w:initials="JC">
    <w:p w14:paraId="0E4E1149" w14:textId="7FF802FF" w:rsidR="00BC1BF8" w:rsidRDefault="00BC1BF8">
      <w:pPr>
        <w:pStyle w:val="CommentText"/>
      </w:pPr>
      <w:r>
        <w:rPr>
          <w:rStyle w:val="CommentReference"/>
        </w:rPr>
        <w:annotationRef/>
      </w:r>
      <w:r w:rsidR="00B23DDA">
        <w:t xml:space="preserve">AtoN data model – confirm status, is it planned to have a recommendation? </w:t>
      </w:r>
    </w:p>
  </w:comment>
  <w:comment w:id="57" w:author="Jillian Carson-Jackson" w:date="2021-03-15T20:37:00Z" w:initials="JC">
    <w:p w14:paraId="4FA2FFEE" w14:textId="0E5C72C4" w:rsidR="000C21D7" w:rsidRDefault="000C21D7">
      <w:pPr>
        <w:pStyle w:val="CommentText"/>
      </w:pPr>
      <w:r>
        <w:rPr>
          <w:rStyle w:val="CommentReference"/>
        </w:rPr>
        <w:annotationRef/>
      </w:r>
      <w:r>
        <w:t xml:space="preserve">Confirm – as these items are in the scope of the standard, should they be also identified (noting that there are no recommendation for these items yet).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E4E1149" w15:done="0"/>
  <w15:commentEx w15:paraId="4FA2FFE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FA4478" w16cex:dateUtc="2021-03-15T09:39:00Z"/>
  <w16cex:commentExtensible w16cex:durableId="23FA440F" w16cex:dateUtc="2021-03-15T09: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E4E1149" w16cid:durableId="23FA4478"/>
  <w16cid:commentId w16cid:paraId="4FA2FFEE" w16cid:durableId="23FA44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DEDD25" w14:textId="77777777" w:rsidR="00E74800" w:rsidRDefault="00E74800" w:rsidP="003274DB">
      <w:r>
        <w:separator/>
      </w:r>
    </w:p>
  </w:endnote>
  <w:endnote w:type="continuationSeparator" w:id="0">
    <w:p w14:paraId="3D96D1A9" w14:textId="77777777" w:rsidR="00E74800" w:rsidRDefault="00E74800"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4751476C" w:rsidR="00857580" w:rsidRDefault="008054F2" w:rsidP="008747E0">
    <w:pPr>
      <w:pStyle w:val="Footer"/>
      <w:rPr>
        <w:lang w:val="en-GB"/>
      </w:rPr>
    </w:pPr>
    <w:r w:rsidRPr="00442889">
      <w:rPr>
        <w:noProof/>
        <w:lang w:val="fr-FR" w:eastAsia="fr-FR"/>
      </w:rPr>
      <w:drawing>
        <wp:anchor distT="0" distB="0" distL="114300" distR="114300" simplePos="0" relativeHeight="251650048" behindDoc="1" locked="0" layoutInCell="1" allowOverlap="1" wp14:anchorId="6E073939" wp14:editId="2D8B2135">
          <wp:simplePos x="0" y="0"/>
          <wp:positionH relativeFrom="page">
            <wp:posOffset>772160</wp:posOffset>
          </wp:positionH>
          <wp:positionV relativeFrom="page">
            <wp:posOffset>9596438</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072" behindDoc="0" locked="0" layoutInCell="1" allowOverlap="1" wp14:anchorId="7BFBF8D0" wp14:editId="579BECA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B34CD" id="Connecteur droit 11" o:spid="_x0000_s1026" style="position:absolute;left:0;text-align:left;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61C1150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26759AAD" w:rsidR="00857580" w:rsidRPr="00C907DF" w:rsidRDefault="00577723"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S1070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Information Services</w:t>
    </w:r>
    <w:r>
      <w:fldChar w:fldCharType="end"/>
    </w:r>
  </w:p>
  <w:p w14:paraId="19BC5EB7" w14:textId="3018D145" w:rsidR="00857580" w:rsidRPr="00CB19DB" w:rsidRDefault="00577723" w:rsidP="00CB19DB">
    <w:pPr>
      <w:pStyle w:val="Footerportrait"/>
    </w:pPr>
    <w:r>
      <w:fldChar w:fldCharType="begin"/>
    </w:r>
    <w:r>
      <w:instrText xml:space="preserve"> STYLEREF "Edition number" \* MERGEFORMAT </w:instrText>
    </w:r>
    <w:r>
      <w:fldChar w:fldCharType="separate"/>
    </w:r>
    <w:r>
      <w:t>Edition 12.0</w:t>
    </w:r>
    <w:r>
      <w:fldChar w:fldCharType="end"/>
    </w:r>
    <w:r w:rsidR="00857580">
      <w:t xml:space="preserve">  </w:t>
    </w:r>
    <w:r>
      <w:fldChar w:fldCharType="begin"/>
    </w:r>
    <w:r>
      <w:instrText xml:space="preserve"> STYLEREF "Document date" \* MERGEFORMAT </w:instrText>
    </w:r>
    <w:r>
      <w:fldChar w:fldCharType="separate"/>
    </w:r>
    <w:r>
      <w:t>May 20182023</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54DC">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A9CAB7" w14:textId="77777777" w:rsidR="00E74800" w:rsidRDefault="00E74800" w:rsidP="003274DB">
      <w:r>
        <w:separator/>
      </w:r>
    </w:p>
  </w:footnote>
  <w:footnote w:type="continuationSeparator" w:id="0">
    <w:p w14:paraId="1EFFBBF7" w14:textId="77777777" w:rsidR="00E74800" w:rsidRDefault="00E74800"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1D94" w14:textId="711EAD69" w:rsidR="00857580" w:rsidRPr="008054F2" w:rsidRDefault="00857580" w:rsidP="00C20472">
    <w:pPr>
      <w:pStyle w:val="Header"/>
      <w:jc w:val="right"/>
      <w:rPr>
        <w:sz w:val="22"/>
        <w:lang w:val="en-GB"/>
      </w:rPr>
    </w:pPr>
    <w:r w:rsidRPr="00D016AF">
      <w:rPr>
        <w:noProof/>
        <w:sz w:val="16"/>
        <w:szCs w:val="16"/>
        <w:lang w:val="fr-FR" w:eastAsia="fr-FR"/>
      </w:rPr>
      <w:drawing>
        <wp:anchor distT="0" distB="0" distL="114300" distR="114300" simplePos="0" relativeHeight="251654144" behindDoc="1" locked="0" layoutInCell="1" allowOverlap="1" wp14:anchorId="03207D6E" wp14:editId="78449938">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47383257" w:rsidR="00857580" w:rsidRPr="008054F2" w:rsidRDefault="00857580" w:rsidP="008054F2">
    <w:pPr>
      <w:pStyle w:val="Header"/>
      <w:jc w:val="right"/>
      <w:rPr>
        <w:sz w:val="18"/>
        <w:szCs w:val="18"/>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AEB5D89" w:rsidR="00857580" w:rsidRPr="00ED2A8D" w:rsidRDefault="00857580" w:rsidP="00C20472">
    <w:pPr>
      <w:pStyle w:val="Header"/>
      <w:tabs>
        <w:tab w:val="left" w:pos="6569"/>
      </w:tabs>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5168" behindDoc="1" locked="0" layoutInCell="1" allowOverlap="1" wp14:anchorId="7FD87733" wp14:editId="7AB6F32D">
          <wp:simplePos x="0" y="0"/>
          <wp:positionH relativeFrom="page">
            <wp:posOffset>42862</wp:posOffset>
          </wp:positionH>
          <wp:positionV relativeFrom="page">
            <wp:posOffset>1557972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E3D37" w14:textId="427D20E8" w:rsidR="006F488D" w:rsidRDefault="006F48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03600" w14:textId="0BDF1ED1" w:rsidR="003A4738" w:rsidRDefault="003A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AB76A" w14:textId="4349BD2E" w:rsidR="00C20472" w:rsidRPr="00ED2A8D" w:rsidRDefault="008054F2" w:rsidP="00C20472">
    <w:pPr>
      <w:pStyle w:val="Header"/>
      <w:jc w:val="right"/>
      <w:rPr>
        <w:lang w:val="en-GB"/>
      </w:rPr>
    </w:pPr>
    <w:r>
      <w:rPr>
        <w:noProof/>
        <w:sz w:val="18"/>
        <w:szCs w:val="18"/>
        <w:lang w:val="fr-FR" w:eastAsia="fr-FR"/>
      </w:rPr>
      <w:drawing>
        <wp:anchor distT="0" distB="0" distL="114300" distR="114300" simplePos="0" relativeHeight="251666432" behindDoc="1" locked="0" layoutInCell="1" allowOverlap="1" wp14:anchorId="01AA48D2" wp14:editId="30D6DB21">
          <wp:simplePos x="0" y="0"/>
          <wp:positionH relativeFrom="column">
            <wp:posOffset>5925820</wp:posOffset>
          </wp:positionH>
          <wp:positionV relativeFrom="paragraph">
            <wp:posOffset>-52546</wp:posOffset>
          </wp:positionV>
          <wp:extent cx="521494" cy="521494"/>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1494" cy="521494"/>
                  </a:xfrm>
                  <a:prstGeom prst="rect">
                    <a:avLst/>
                  </a:prstGeom>
                </pic:spPr>
              </pic:pic>
            </a:graphicData>
          </a:graphic>
          <wp14:sizeRelH relativeFrom="margin">
            <wp14:pctWidth>0</wp14:pctWidth>
          </wp14:sizeRelH>
          <wp14:sizeRelV relativeFrom="margin">
            <wp14:pctHeight>0</wp14:pctHeight>
          </wp14:sizeRelV>
        </wp:anchor>
      </w:drawing>
    </w:r>
  </w:p>
  <w:p w14:paraId="408B3D57" w14:textId="627C2E8F" w:rsidR="00C20472" w:rsidRPr="008054F2" w:rsidRDefault="00C20472" w:rsidP="008054F2">
    <w:pPr>
      <w:pStyle w:val="Header"/>
      <w:jc w:val="right"/>
      <w:rPr>
        <w:sz w:val="18"/>
        <w:szCs w:val="18"/>
        <w:lang w:val="en-GB"/>
      </w:rPr>
    </w:pPr>
  </w:p>
  <w:p w14:paraId="38BD18A9" w14:textId="77777777" w:rsidR="00C20472" w:rsidRDefault="00C20472" w:rsidP="008747E0">
    <w:pPr>
      <w:pStyle w:val="Header"/>
      <w:rPr>
        <w:lang w:val="en-GB"/>
      </w:rPr>
    </w:pPr>
  </w:p>
  <w:p w14:paraId="4967CE01" w14:textId="77777777" w:rsidR="00C20472" w:rsidRDefault="00C20472" w:rsidP="008747E0">
    <w:pPr>
      <w:pStyle w:val="Header"/>
      <w:rPr>
        <w:lang w:val="en-GB"/>
      </w:rPr>
    </w:pPr>
  </w:p>
  <w:p w14:paraId="2E56E890" w14:textId="77777777" w:rsidR="00C20472" w:rsidRDefault="00C20472" w:rsidP="008747E0">
    <w:pPr>
      <w:pStyle w:val="Header"/>
      <w:rPr>
        <w:lang w:val="en-GB"/>
      </w:rPr>
    </w:pPr>
  </w:p>
  <w:p w14:paraId="57249AE0" w14:textId="77777777" w:rsidR="00C20472" w:rsidRDefault="00C20472" w:rsidP="008747E0">
    <w:pPr>
      <w:pStyle w:val="Header"/>
      <w:rPr>
        <w:lang w:val="en-GB"/>
      </w:rPr>
    </w:pPr>
  </w:p>
  <w:p w14:paraId="325676EA" w14:textId="1FE437B2" w:rsidR="00C20472" w:rsidRPr="00ED2A8D" w:rsidRDefault="00C20472" w:rsidP="00C20472">
    <w:pPr>
      <w:pStyle w:val="Header"/>
      <w:tabs>
        <w:tab w:val="left" w:pos="6569"/>
      </w:tabs>
      <w:rPr>
        <w:lang w:val="en-GB"/>
      </w:rPr>
    </w:pPr>
  </w:p>
  <w:p w14:paraId="3A1CCC4B" w14:textId="2713BCA8" w:rsidR="00C20472" w:rsidRPr="00ED2A8D" w:rsidRDefault="00C2047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22EAF" w14:textId="7D24E7D7" w:rsidR="003A4738" w:rsidRDefault="003A47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C9FF" w14:textId="2BC9D46A" w:rsidR="006F488D" w:rsidRDefault="006F488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78E69F60" w:rsidR="00857580" w:rsidRPr="00ED2A8D" w:rsidRDefault="00DC58A3" w:rsidP="008747E0">
    <w:pPr>
      <w:pStyle w:val="Header"/>
      <w:rPr>
        <w:lang w:val="en-GB"/>
      </w:rPr>
    </w:pPr>
    <w:r>
      <w:rPr>
        <w:noProof/>
        <w:lang w:val="fr-FR" w:eastAsia="fr-FR"/>
      </w:rPr>
      <w:drawing>
        <wp:anchor distT="0" distB="0" distL="114300" distR="114300" simplePos="0" relativeHeight="251653120" behindDoc="1" locked="0" layoutInCell="1" allowOverlap="1" wp14:anchorId="622BD764" wp14:editId="31528DC1">
          <wp:simplePos x="0" y="0"/>
          <wp:positionH relativeFrom="page">
            <wp:posOffset>6712267</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44529D" w14:textId="2996EAE3" w:rsidR="008054F2" w:rsidRDefault="008054F2" w:rsidP="006F488D">
    <w:pPr>
      <w:pStyle w:val="Header"/>
      <w:jc w:val="right"/>
      <w:rPr>
        <w:sz w:val="22"/>
        <w:lang w:val="en-GB"/>
      </w:rPr>
    </w:pPr>
  </w:p>
  <w:p w14:paraId="13D07D85" w14:textId="18EA8182" w:rsidR="00857580" w:rsidRPr="008054F2" w:rsidRDefault="00857580" w:rsidP="006F488D">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652F5" w14:textId="72FB3FC1" w:rsidR="006F488D" w:rsidRDefault="006F488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BCF99" w14:textId="55644803" w:rsidR="006F488D" w:rsidRDefault="006F48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ECA14" w14:textId="032B6BDE" w:rsidR="00DC58A3" w:rsidRDefault="00DC58A3" w:rsidP="003821E0">
    <w:pPr>
      <w:pStyle w:val="Header"/>
      <w:jc w:val="right"/>
      <w:rPr>
        <w:lang w:val="en-GB"/>
      </w:rPr>
    </w:pPr>
    <w:r>
      <w:rPr>
        <w:noProof/>
        <w:lang w:val="fr-FR" w:eastAsia="fr-FR"/>
      </w:rPr>
      <w:drawing>
        <wp:anchor distT="0" distB="0" distL="114300" distR="114300" simplePos="0" relativeHeight="251652096" behindDoc="1" locked="0" layoutInCell="1" allowOverlap="1" wp14:anchorId="7265616B" wp14:editId="4714E5ED">
          <wp:simplePos x="0" y="0"/>
          <wp:positionH relativeFrom="page">
            <wp:posOffset>6723697</wp:posOffset>
          </wp:positionH>
          <wp:positionV relativeFrom="page">
            <wp:posOffset>7303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BF4234" w14:textId="13B85709" w:rsidR="008054F2" w:rsidRDefault="008054F2" w:rsidP="003821E0">
    <w:pPr>
      <w:pStyle w:val="Header"/>
      <w:jc w:val="right"/>
      <w:rPr>
        <w:lang w:val="en-GB"/>
      </w:rPr>
    </w:pPr>
  </w:p>
  <w:p w14:paraId="4F91943A" w14:textId="4B3417F2" w:rsidR="00857580" w:rsidRPr="008054F2" w:rsidRDefault="00857580" w:rsidP="003821E0">
    <w:pPr>
      <w:pStyle w:val="Header"/>
      <w:jc w:val="right"/>
      <w:rPr>
        <w:sz w:val="18"/>
        <w:szCs w:val="18"/>
        <w:lang w:val="en-GB"/>
      </w:rPr>
    </w:pPr>
  </w:p>
  <w:p w14:paraId="2A5B858E" w14:textId="77777777" w:rsidR="008054F2" w:rsidRPr="00AB623C" w:rsidRDefault="008054F2" w:rsidP="003821E0">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10"/>
  </w:num>
  <w:num w:numId="7">
    <w:abstractNumId w:val="8"/>
  </w:num>
  <w:num w:numId="8">
    <w:abstractNumId w:val="7"/>
  </w:num>
  <w:num w:numId="9">
    <w:abstractNumId w:val="6"/>
  </w:num>
  <w:num w:numId="10">
    <w:abstractNumId w:val="5"/>
  </w:num>
  <w:num w:numId="11">
    <w:abstractNumId w:val="12"/>
  </w:num>
  <w:num w:numId="12">
    <w:abstractNumId w:val="21"/>
  </w:num>
  <w:num w:numId="13">
    <w:abstractNumId w:val="19"/>
  </w:num>
  <w:num w:numId="14">
    <w:abstractNumId w:val="14"/>
  </w:num>
  <w:num w:numId="15">
    <w:abstractNumId w:val="24"/>
  </w:num>
  <w:num w:numId="16">
    <w:abstractNumId w:val="18"/>
  </w:num>
  <w:num w:numId="17">
    <w:abstractNumId w:val="25"/>
  </w:num>
  <w:num w:numId="18">
    <w:abstractNumId w:val="0"/>
  </w:num>
  <w:num w:numId="19">
    <w:abstractNumId w:val="18"/>
  </w:num>
  <w:num w:numId="20">
    <w:abstractNumId w:val="25"/>
  </w:num>
  <w:num w:numId="21">
    <w:abstractNumId w:val="22"/>
  </w:num>
  <w:num w:numId="22">
    <w:abstractNumId w:val="17"/>
  </w:num>
  <w:num w:numId="23">
    <w:abstractNumId w:val="16"/>
  </w:num>
  <w:num w:numId="24">
    <w:abstractNumId w:val="20"/>
  </w:num>
  <w:num w:numId="25">
    <w:abstractNumId w:val="20"/>
  </w:num>
  <w:num w:numId="26">
    <w:abstractNumId w:val="20"/>
  </w:num>
  <w:num w:numId="27">
    <w:abstractNumId w:val="20"/>
  </w:num>
  <w:num w:numId="28">
    <w:abstractNumId w:val="23"/>
  </w:num>
  <w:num w:numId="29">
    <w:abstractNumId w:val="23"/>
  </w:num>
  <w:num w:numId="30">
    <w:abstractNumId w:val="23"/>
  </w:num>
  <w:num w:numId="31">
    <w:abstractNumId w:val="13"/>
  </w:num>
  <w:num w:numId="32">
    <w:abstractNumId w:val="11"/>
  </w:num>
  <w:num w:numId="3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otsu_kokusai_1@yahoo.co.jp">
    <w15:presenceInfo w15:providerId="Windows Live" w15:userId="6710cbf371114783"/>
  </w15:person>
  <w15:person w15:author="Jeon MinSu">
    <w15:presenceInfo w15:providerId="Windows Live" w15:userId="99649344055da0e6"/>
  </w15:person>
  <w15:person w15:author="Jillian Carson-Jackson">
    <w15:presenceInfo w15:providerId="Windows Live" w15:userId="0525cd53ce3699d9"/>
  </w15:person>
  <w15:person w15:author="hideki.noguchi@gmail.com">
    <w15:presenceInfo w15:providerId="Windows Live" w15:userId="66b9ac872085fcc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defaultTabStop w:val="709"/>
  <w:hyphenationZone w:val="425"/>
  <w:drawingGridHorizontalSpacing w:val="90"/>
  <w:displayHorizontalDrawingGridEvery w:val="2"/>
  <w:displayVerticalDrawingGridEvery w:val="2"/>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rE0MzMwMrMwNzJT0lEKTi0uzszPAykwrAUAzoE16iwAAAA="/>
  </w:docVars>
  <w:rsids>
    <w:rsidRoot w:val="00733698"/>
    <w:rsid w:val="0000675F"/>
    <w:rsid w:val="00016EAF"/>
    <w:rsid w:val="00033773"/>
    <w:rsid w:val="00085375"/>
    <w:rsid w:val="000936E3"/>
    <w:rsid w:val="000C21D7"/>
    <w:rsid w:val="000C711B"/>
    <w:rsid w:val="000D4C23"/>
    <w:rsid w:val="000E5B53"/>
    <w:rsid w:val="001349DB"/>
    <w:rsid w:val="0013794D"/>
    <w:rsid w:val="00161234"/>
    <w:rsid w:val="00192FEB"/>
    <w:rsid w:val="001B1140"/>
    <w:rsid w:val="001C3592"/>
    <w:rsid w:val="001E416D"/>
    <w:rsid w:val="00203BE2"/>
    <w:rsid w:val="002204DA"/>
    <w:rsid w:val="00265AFA"/>
    <w:rsid w:val="0027175D"/>
    <w:rsid w:val="002A03FC"/>
    <w:rsid w:val="002B6679"/>
    <w:rsid w:val="00304DD8"/>
    <w:rsid w:val="003236FC"/>
    <w:rsid w:val="003274DB"/>
    <w:rsid w:val="003476DC"/>
    <w:rsid w:val="003500F2"/>
    <w:rsid w:val="00366678"/>
    <w:rsid w:val="003821E0"/>
    <w:rsid w:val="00383110"/>
    <w:rsid w:val="00386CBD"/>
    <w:rsid w:val="003A4738"/>
    <w:rsid w:val="003C7C34"/>
    <w:rsid w:val="004028D6"/>
    <w:rsid w:val="00406B02"/>
    <w:rsid w:val="00407FEA"/>
    <w:rsid w:val="004259CB"/>
    <w:rsid w:val="00434EE8"/>
    <w:rsid w:val="00441393"/>
    <w:rsid w:val="00456F10"/>
    <w:rsid w:val="00457308"/>
    <w:rsid w:val="00474C31"/>
    <w:rsid w:val="00480184"/>
    <w:rsid w:val="00496E8D"/>
    <w:rsid w:val="004A4A3F"/>
    <w:rsid w:val="004C7C5C"/>
    <w:rsid w:val="004E2F16"/>
    <w:rsid w:val="004F505B"/>
    <w:rsid w:val="00526234"/>
    <w:rsid w:val="0053726A"/>
    <w:rsid w:val="00551986"/>
    <w:rsid w:val="00553495"/>
    <w:rsid w:val="00556CF6"/>
    <w:rsid w:val="00577723"/>
    <w:rsid w:val="00586F09"/>
    <w:rsid w:val="00596F58"/>
    <w:rsid w:val="005A181A"/>
    <w:rsid w:val="005D7C15"/>
    <w:rsid w:val="0060160B"/>
    <w:rsid w:val="00603E5A"/>
    <w:rsid w:val="006127AC"/>
    <w:rsid w:val="0062235B"/>
    <w:rsid w:val="006654C7"/>
    <w:rsid w:val="00666061"/>
    <w:rsid w:val="00680F99"/>
    <w:rsid w:val="006A2D93"/>
    <w:rsid w:val="006A4DA5"/>
    <w:rsid w:val="006C24DF"/>
    <w:rsid w:val="006C748C"/>
    <w:rsid w:val="006F2D13"/>
    <w:rsid w:val="006F488D"/>
    <w:rsid w:val="0070191F"/>
    <w:rsid w:val="007133EA"/>
    <w:rsid w:val="00722086"/>
    <w:rsid w:val="00727C6B"/>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054F2"/>
    <w:rsid w:val="00806BDD"/>
    <w:rsid w:val="008431CF"/>
    <w:rsid w:val="00850E7F"/>
    <w:rsid w:val="00857580"/>
    <w:rsid w:val="008747E0"/>
    <w:rsid w:val="00890D7E"/>
    <w:rsid w:val="008E2A55"/>
    <w:rsid w:val="009210BC"/>
    <w:rsid w:val="00931BD8"/>
    <w:rsid w:val="009330EF"/>
    <w:rsid w:val="009414E6"/>
    <w:rsid w:val="00962576"/>
    <w:rsid w:val="00971591"/>
    <w:rsid w:val="009724BE"/>
    <w:rsid w:val="00974E99"/>
    <w:rsid w:val="009764FA"/>
    <w:rsid w:val="00980192"/>
    <w:rsid w:val="009B3B25"/>
    <w:rsid w:val="009C79E3"/>
    <w:rsid w:val="009D2DA1"/>
    <w:rsid w:val="009E16EC"/>
    <w:rsid w:val="009E7022"/>
    <w:rsid w:val="009E79A1"/>
    <w:rsid w:val="00A1776A"/>
    <w:rsid w:val="00A549B3"/>
    <w:rsid w:val="00AA0F52"/>
    <w:rsid w:val="00AA70F6"/>
    <w:rsid w:val="00AB326D"/>
    <w:rsid w:val="00AB623C"/>
    <w:rsid w:val="00AB73F4"/>
    <w:rsid w:val="00AC33A2"/>
    <w:rsid w:val="00AC4A94"/>
    <w:rsid w:val="00AF159C"/>
    <w:rsid w:val="00B02CC1"/>
    <w:rsid w:val="00B12B0A"/>
    <w:rsid w:val="00B155A4"/>
    <w:rsid w:val="00B23DDA"/>
    <w:rsid w:val="00B27E0C"/>
    <w:rsid w:val="00B31A41"/>
    <w:rsid w:val="00B35A2A"/>
    <w:rsid w:val="00B67422"/>
    <w:rsid w:val="00B911C2"/>
    <w:rsid w:val="00B97082"/>
    <w:rsid w:val="00B97D9E"/>
    <w:rsid w:val="00BA0733"/>
    <w:rsid w:val="00BB7078"/>
    <w:rsid w:val="00BC1BF8"/>
    <w:rsid w:val="00BE0675"/>
    <w:rsid w:val="00C065BD"/>
    <w:rsid w:val="00C17EF7"/>
    <w:rsid w:val="00C20472"/>
    <w:rsid w:val="00C23906"/>
    <w:rsid w:val="00C54E9E"/>
    <w:rsid w:val="00C81162"/>
    <w:rsid w:val="00C83666"/>
    <w:rsid w:val="00CA466B"/>
    <w:rsid w:val="00CB19DB"/>
    <w:rsid w:val="00CD0934"/>
    <w:rsid w:val="00CD36BB"/>
    <w:rsid w:val="00CE5E46"/>
    <w:rsid w:val="00CF477F"/>
    <w:rsid w:val="00CF569D"/>
    <w:rsid w:val="00D016AF"/>
    <w:rsid w:val="00D354A9"/>
    <w:rsid w:val="00D43AEF"/>
    <w:rsid w:val="00D57415"/>
    <w:rsid w:val="00D6195E"/>
    <w:rsid w:val="00D67D51"/>
    <w:rsid w:val="00D70AFE"/>
    <w:rsid w:val="00D74AE1"/>
    <w:rsid w:val="00D75F79"/>
    <w:rsid w:val="00DC58A3"/>
    <w:rsid w:val="00DC7E67"/>
    <w:rsid w:val="00DD6C18"/>
    <w:rsid w:val="00DF1669"/>
    <w:rsid w:val="00E234E9"/>
    <w:rsid w:val="00E24B2E"/>
    <w:rsid w:val="00E270C5"/>
    <w:rsid w:val="00E317B0"/>
    <w:rsid w:val="00E67984"/>
    <w:rsid w:val="00E72A28"/>
    <w:rsid w:val="00E72B8D"/>
    <w:rsid w:val="00E74800"/>
    <w:rsid w:val="00E77E7B"/>
    <w:rsid w:val="00EA54DC"/>
    <w:rsid w:val="00EB6F3C"/>
    <w:rsid w:val="00EC4025"/>
    <w:rsid w:val="00ED2A8D"/>
    <w:rsid w:val="00EE1297"/>
    <w:rsid w:val="00EE2C05"/>
    <w:rsid w:val="00EE64C7"/>
    <w:rsid w:val="00EF404B"/>
    <w:rsid w:val="00F00376"/>
    <w:rsid w:val="00F11A7D"/>
    <w:rsid w:val="00F14214"/>
    <w:rsid w:val="00F157E2"/>
    <w:rsid w:val="00F41515"/>
    <w:rsid w:val="00F57390"/>
    <w:rsid w:val="00F85EC1"/>
    <w:rsid w:val="00F8713C"/>
    <w:rsid w:val="00F87E86"/>
    <w:rsid w:val="00F9117F"/>
    <w:rsid w:val="00F92C44"/>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8D43F3E"/>
  <w15:docId w15:val="{C7471416-3587-486E-84AF-2329CD4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BB7078"/>
    <w:pPr>
      <w:spacing w:before="100" w:beforeAutospacing="1" w:after="100" w:afterAutospacing="1" w:line="240" w:lineRule="auto"/>
    </w:pPr>
    <w:rPr>
      <w:rFonts w:ascii="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header" Target="header9.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comments" Target="comments.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8.xml"/><Relationship Id="rId5" Type="http://schemas.openxmlformats.org/officeDocument/2006/relationships/numbering" Target="numbering.xml"/><Relationship Id="rId15" Type="http://schemas.openxmlformats.org/officeDocument/2006/relationships/header" Target="header4.xm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microsoft.com/office/2016/09/relationships/commentsIds" Target="commentsIds.xml"/><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2BB197A-98A8-45D9-A70D-F844920B71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F0C83F-0FF2-4C7A-A05F-3BD7A477D58E}">
  <ds:schemaRefs>
    <ds:schemaRef ds:uri="http://schemas.openxmlformats.org/officeDocument/2006/bibliography"/>
  </ds:schemaRefs>
</ds:datastoreItem>
</file>

<file path=customXml/itemProps3.xml><?xml version="1.0" encoding="utf-8"?>
<ds:datastoreItem xmlns:ds="http://schemas.openxmlformats.org/officeDocument/2006/customXml" ds:itemID="{29884552-8916-4EE7-BCE8-6C6638C24E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74B43E-87A7-4F77-BCD0-203428D49A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817</Words>
  <Characters>4660</Characters>
  <Application>Microsoft Office Word</Application>
  <DocSecurity>0</DocSecurity>
  <Lines>38</Lines>
  <Paragraphs>10</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Jeon MinSu</cp:lastModifiedBy>
  <cp:revision>7</cp:revision>
  <dcterms:created xsi:type="dcterms:W3CDTF">2021-01-29T06:39:00Z</dcterms:created>
  <dcterms:modified xsi:type="dcterms:W3CDTF">2021-09-03T09:30:00Z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135400</vt:r8>
  </property>
</Properties>
</file>